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889" w:type="dxa"/>
        <w:tblLayout w:type="fixed"/>
        <w:tblLook w:val="0000" w:firstRow="0" w:lastRow="0" w:firstColumn="0" w:lastColumn="0" w:noHBand="0" w:noVBand="0"/>
      </w:tblPr>
      <w:tblGrid>
        <w:gridCol w:w="4428"/>
        <w:gridCol w:w="5461"/>
      </w:tblGrid>
      <w:tr w:rsidR="00FF5E5E" w:rsidRPr="005A4E8A" w14:paraId="153F6549" w14:textId="77777777" w:rsidTr="00050DA7">
        <w:tc>
          <w:tcPr>
            <w:tcW w:w="4428" w:type="dxa"/>
          </w:tcPr>
          <w:p w14:paraId="3D8904F4" w14:textId="77777777" w:rsidR="00FF5E5E" w:rsidRPr="005A4E8A" w:rsidRDefault="00FF5E5E" w:rsidP="00CE08CE">
            <w:pPr>
              <w:tabs>
                <w:tab w:val="left" w:pos="851"/>
              </w:tabs>
            </w:pPr>
            <w:r w:rsidRPr="005A4E8A">
              <w:t>From:</w:t>
            </w:r>
            <w:r w:rsidRPr="005A4E8A">
              <w:tab/>
            </w:r>
            <w:r>
              <w:t>EEP</w:t>
            </w:r>
            <w:r w:rsidRPr="005A4E8A">
              <w:t xml:space="preserve"> Committee</w:t>
            </w:r>
          </w:p>
        </w:tc>
        <w:tc>
          <w:tcPr>
            <w:tcW w:w="5461" w:type="dxa"/>
          </w:tcPr>
          <w:p w14:paraId="4C8FC959" w14:textId="77777777" w:rsidR="00FF5E5E" w:rsidRDefault="00C331BA" w:rsidP="008E278F">
            <w:pPr>
              <w:jc w:val="right"/>
            </w:pPr>
            <w:r>
              <w:t>EEP20</w:t>
            </w:r>
            <w:r w:rsidR="00FF5E5E">
              <w:t>/output</w:t>
            </w:r>
            <w:r w:rsidR="00FF5E5E" w:rsidRPr="00760A6D">
              <w:t>/</w:t>
            </w:r>
            <w:r w:rsidR="00760A6D" w:rsidRPr="00760A6D">
              <w:t>8</w:t>
            </w:r>
          </w:p>
          <w:p w14:paraId="432C4AD3" w14:textId="77777777" w:rsidR="00FF5E5E" w:rsidRPr="005A4E8A" w:rsidRDefault="00FF5E5E" w:rsidP="008E278F">
            <w:pPr>
              <w:jc w:val="right"/>
            </w:pPr>
          </w:p>
        </w:tc>
      </w:tr>
      <w:tr w:rsidR="00FF5E5E" w:rsidRPr="005A4E8A" w14:paraId="0FAF06B4" w14:textId="77777777" w:rsidTr="00050DA7">
        <w:tc>
          <w:tcPr>
            <w:tcW w:w="4428" w:type="dxa"/>
          </w:tcPr>
          <w:p w14:paraId="3C1D52D3" w14:textId="77777777" w:rsidR="00FF5E5E" w:rsidRDefault="00FF5E5E" w:rsidP="0032256A">
            <w:pPr>
              <w:tabs>
                <w:tab w:val="left" w:pos="851"/>
              </w:tabs>
            </w:pPr>
            <w:r w:rsidRPr="005A4E8A">
              <w:t>To:</w:t>
            </w:r>
            <w:r w:rsidRPr="005A4E8A">
              <w:tab/>
            </w:r>
            <w:r>
              <w:t>ANM Committee</w:t>
            </w:r>
          </w:p>
          <w:p w14:paraId="4BFF300F" w14:textId="77777777" w:rsidR="00FF5E5E" w:rsidRPr="00EA5D6B" w:rsidRDefault="00FF5E5E" w:rsidP="0032256A">
            <w:pPr>
              <w:tabs>
                <w:tab w:val="left" w:pos="851"/>
              </w:tabs>
            </w:pPr>
            <w:r>
              <w:tab/>
              <w:t xml:space="preserve">IALA </w:t>
            </w:r>
            <w:r w:rsidRPr="00EA5D6B">
              <w:t>Secretariat</w:t>
            </w:r>
          </w:p>
        </w:tc>
        <w:tc>
          <w:tcPr>
            <w:tcW w:w="5461" w:type="dxa"/>
          </w:tcPr>
          <w:p w14:paraId="17E38D43" w14:textId="77777777" w:rsidR="00FF5E5E" w:rsidRPr="005A4E8A" w:rsidRDefault="00760A6D" w:rsidP="00C331BA">
            <w:pPr>
              <w:jc w:val="right"/>
            </w:pPr>
            <w:r>
              <w:t>19</w:t>
            </w:r>
            <w:r w:rsidR="00C331BA">
              <w:t>th April 2013</w:t>
            </w:r>
          </w:p>
        </w:tc>
      </w:tr>
    </w:tbl>
    <w:p w14:paraId="48A0E62E" w14:textId="77777777" w:rsidR="00FF5E5E" w:rsidRDefault="00FF5E5E" w:rsidP="00630E6A">
      <w:pPr>
        <w:pStyle w:val="Title"/>
        <w:spacing w:after="120"/>
        <w:rPr>
          <w:rFonts w:ascii="Arial" w:hAnsi="Arial" w:cs="Arial"/>
          <w:color w:val="000000"/>
        </w:rPr>
      </w:pPr>
    </w:p>
    <w:p w14:paraId="5FAB54CA" w14:textId="77777777" w:rsidR="00FF5E5E" w:rsidRPr="00630E6A" w:rsidRDefault="00FF5E5E" w:rsidP="00630E6A">
      <w:pPr>
        <w:pStyle w:val="Title"/>
        <w:spacing w:after="120"/>
        <w:rPr>
          <w:rFonts w:ascii="Arial" w:hAnsi="Arial" w:cs="Arial"/>
          <w:color w:val="000000"/>
        </w:rPr>
      </w:pPr>
      <w:r w:rsidRPr="00630E6A">
        <w:rPr>
          <w:rFonts w:ascii="Arial" w:hAnsi="Arial" w:cs="Arial"/>
          <w:color w:val="000000"/>
        </w:rPr>
        <w:t>Liaison Note</w:t>
      </w:r>
    </w:p>
    <w:p w14:paraId="4AE0C0AB" w14:textId="77777777" w:rsidR="00FF5E5E" w:rsidRDefault="00FF5E5E" w:rsidP="00630E6A">
      <w:pPr>
        <w:pStyle w:val="Title"/>
        <w:spacing w:after="120"/>
        <w:rPr>
          <w:rFonts w:ascii="Arial" w:hAnsi="Arial" w:cs="Arial"/>
          <w:color w:val="000000"/>
        </w:rPr>
      </w:pPr>
      <w:r w:rsidRPr="00630E6A">
        <w:rPr>
          <w:rFonts w:ascii="Arial" w:hAnsi="Arial" w:cs="Arial"/>
          <w:color w:val="000000"/>
        </w:rPr>
        <w:t>Aids to Navigation Guide (NAVGUIDE) 2014</w:t>
      </w:r>
    </w:p>
    <w:p w14:paraId="2B4C408E" w14:textId="77777777" w:rsidR="00FF5E5E" w:rsidRPr="00630E6A" w:rsidRDefault="00FF5E5E" w:rsidP="00630E6A">
      <w:pPr>
        <w:pStyle w:val="Title"/>
        <w:spacing w:after="120"/>
        <w:rPr>
          <w:rFonts w:ascii="Arial" w:hAnsi="Arial" w:cs="Arial"/>
          <w:color w:val="000000"/>
        </w:rPr>
      </w:pPr>
    </w:p>
    <w:p w14:paraId="275558A9" w14:textId="77777777" w:rsidR="00FF5E5E" w:rsidRPr="00630E6A" w:rsidRDefault="00FF5E5E" w:rsidP="005A4E8A">
      <w:pPr>
        <w:pStyle w:val="Heading1"/>
        <w:rPr>
          <w:rFonts w:ascii="Arial" w:eastAsia="MS Mincho" w:hAnsi="Arial"/>
          <w:bCs w:val="0"/>
          <w:kern w:val="28"/>
          <w:sz w:val="22"/>
          <w:szCs w:val="20"/>
          <w:lang w:eastAsia="de-DE"/>
        </w:rPr>
      </w:pPr>
      <w:r w:rsidRPr="00630E6A">
        <w:rPr>
          <w:rFonts w:ascii="Arial" w:eastAsia="MS Mincho" w:hAnsi="Arial"/>
          <w:bCs w:val="0"/>
          <w:kern w:val="28"/>
          <w:sz w:val="22"/>
          <w:szCs w:val="20"/>
          <w:lang w:eastAsia="de-DE"/>
        </w:rPr>
        <w:t>Introduction</w:t>
      </w:r>
    </w:p>
    <w:p w14:paraId="10371367" w14:textId="77777777" w:rsidR="00FF5E5E" w:rsidRPr="00630E6A" w:rsidRDefault="00FF5E5E" w:rsidP="005A4E8A">
      <w:pPr>
        <w:pStyle w:val="BodyText"/>
        <w:rPr>
          <w:rFonts w:cs="Calibri"/>
          <w:szCs w:val="22"/>
          <w:lang w:val="en-GB" w:eastAsia="en-GB"/>
        </w:rPr>
      </w:pPr>
      <w:r w:rsidRPr="00630E6A">
        <w:rPr>
          <w:rFonts w:cs="Calibri"/>
          <w:szCs w:val="22"/>
          <w:lang w:val="en-GB" w:eastAsia="en-GB"/>
        </w:rPr>
        <w:t>The ANM Committee has been asked to coordinate a limited review of the IALA NAVGUIDE in time for re-issue at the 2014 IALA Conference.  Given the significant amount of updating that occurred with NAVGUIDE 2010 it is IALA’s expectation that only a limited review of the document will be necessary.</w:t>
      </w:r>
    </w:p>
    <w:p w14:paraId="2BF01F40" w14:textId="77777777" w:rsidR="00FF5E5E" w:rsidRPr="001C171D" w:rsidRDefault="00FF5E5E" w:rsidP="005A4E8A">
      <w:pPr>
        <w:pStyle w:val="BodyText"/>
        <w:rPr>
          <w:rFonts w:cs="Calibri"/>
          <w:szCs w:val="22"/>
          <w:lang w:val="en-GB" w:eastAsia="en-GB"/>
        </w:rPr>
      </w:pPr>
      <w:r>
        <w:rPr>
          <w:rFonts w:cs="Calibri"/>
          <w:szCs w:val="22"/>
          <w:lang w:val="en-GB" w:eastAsia="en-GB"/>
        </w:rPr>
        <w:t xml:space="preserve">The ANM Committee has </w:t>
      </w:r>
      <w:r w:rsidRPr="00630E6A">
        <w:rPr>
          <w:rFonts w:cs="Calibri"/>
          <w:szCs w:val="22"/>
          <w:lang w:val="en-GB" w:eastAsia="en-GB"/>
        </w:rPr>
        <w:t>requested all Committees to note the requirement to update the NAVGUIDE and provide advice on any required changes for</w:t>
      </w:r>
      <w:r w:rsidR="001C171D">
        <w:rPr>
          <w:rFonts w:cs="Calibri"/>
          <w:szCs w:val="22"/>
          <w:lang w:val="en-GB" w:eastAsia="en-GB"/>
        </w:rPr>
        <w:t xml:space="preserve"> input to ANM 20 in April 2013.</w:t>
      </w:r>
    </w:p>
    <w:p w14:paraId="35EBA302" w14:textId="77777777" w:rsidR="00FF5E5E" w:rsidRPr="00630E6A" w:rsidRDefault="00FF5E5E" w:rsidP="00630E6A">
      <w:pPr>
        <w:pStyle w:val="Heading1"/>
        <w:tabs>
          <w:tab w:val="clear" w:pos="432"/>
        </w:tabs>
        <w:ind w:left="567" w:hanging="567"/>
        <w:rPr>
          <w:rFonts w:ascii="Arial" w:eastAsia="MS Mincho" w:hAnsi="Arial"/>
          <w:bCs w:val="0"/>
          <w:kern w:val="28"/>
          <w:sz w:val="22"/>
          <w:szCs w:val="20"/>
          <w:lang w:eastAsia="de-DE"/>
        </w:rPr>
      </w:pPr>
      <w:r w:rsidRPr="00630E6A">
        <w:rPr>
          <w:rFonts w:ascii="Arial" w:eastAsia="MS Mincho" w:hAnsi="Arial"/>
          <w:bCs w:val="0"/>
          <w:kern w:val="28"/>
          <w:sz w:val="22"/>
          <w:szCs w:val="20"/>
          <w:lang w:eastAsia="de-DE"/>
        </w:rPr>
        <w:t>Action requested</w:t>
      </w:r>
    </w:p>
    <w:p w14:paraId="2BD94584" w14:textId="77777777" w:rsidR="00FF5E5E" w:rsidRDefault="00FF5E5E" w:rsidP="00463297">
      <w:pPr>
        <w:pStyle w:val="BodyText"/>
        <w:rPr>
          <w:rFonts w:cs="Calibri"/>
          <w:szCs w:val="22"/>
          <w:lang w:val="en-GB" w:eastAsia="en-GB"/>
        </w:rPr>
      </w:pPr>
      <w:r w:rsidRPr="00B15B24">
        <w:t xml:space="preserve">The </w:t>
      </w:r>
      <w:r>
        <w:t xml:space="preserve">ANM Committee </w:t>
      </w:r>
      <w:r w:rsidRPr="00B15B24">
        <w:t>is requested to</w:t>
      </w:r>
      <w:r>
        <w:t xml:space="preserve"> note the following with regard to the work item on the review of the NAVGUIDE</w:t>
      </w:r>
      <w:r w:rsidRPr="00B15B24">
        <w:t>:</w:t>
      </w:r>
    </w:p>
    <w:p w14:paraId="494C9EDC" w14:textId="77777777" w:rsidR="00A814AC" w:rsidRDefault="00C331BA" w:rsidP="00A814AC">
      <w:pPr>
        <w:pStyle w:val="BodyText"/>
        <w:numPr>
          <w:ilvl w:val="0"/>
          <w:numId w:val="26"/>
        </w:numPr>
        <w:rPr>
          <w:rFonts w:cs="Calibri"/>
          <w:szCs w:val="22"/>
          <w:lang w:val="en-GB" w:eastAsia="en-GB"/>
        </w:rPr>
      </w:pPr>
      <w:r>
        <w:rPr>
          <w:rFonts w:cs="Calibri"/>
          <w:szCs w:val="22"/>
          <w:lang w:val="en-GB" w:eastAsia="en-GB"/>
        </w:rPr>
        <w:t>EEP20</w:t>
      </w:r>
      <w:r w:rsidR="005D2399">
        <w:rPr>
          <w:rFonts w:cs="Calibri"/>
          <w:szCs w:val="22"/>
          <w:lang w:val="en-GB" w:eastAsia="en-GB"/>
        </w:rPr>
        <w:t>/output/</w:t>
      </w:r>
      <w:r w:rsidR="00760A6D">
        <w:rPr>
          <w:rFonts w:cs="Calibri"/>
          <w:szCs w:val="22"/>
          <w:lang w:val="en-GB" w:eastAsia="en-GB"/>
        </w:rPr>
        <w:t>22</w:t>
      </w:r>
      <w:r w:rsidR="005D2399">
        <w:rPr>
          <w:rFonts w:cs="Calibri"/>
          <w:szCs w:val="22"/>
          <w:lang w:val="en-GB" w:eastAsia="en-GB"/>
        </w:rPr>
        <w:t xml:space="preserve"> contains a</w:t>
      </w:r>
      <w:r w:rsidR="00BE0FA4">
        <w:rPr>
          <w:rFonts w:cs="Calibri"/>
          <w:szCs w:val="22"/>
          <w:lang w:val="en-GB" w:eastAsia="en-GB"/>
        </w:rPr>
        <w:t>n</w:t>
      </w:r>
      <w:r w:rsidR="005D2399">
        <w:rPr>
          <w:rFonts w:cs="Calibri"/>
          <w:szCs w:val="22"/>
          <w:lang w:val="en-GB" w:eastAsia="en-GB"/>
        </w:rPr>
        <w:t xml:space="preserve"> EEP action plan for updating sections of the NAVGUIDE that have been allocated to EEP by ANM</w:t>
      </w:r>
      <w:proofErr w:type="gramStart"/>
      <w:r w:rsidR="005D2399">
        <w:rPr>
          <w:rFonts w:cs="Calibri"/>
          <w:szCs w:val="22"/>
          <w:lang w:val="en-GB" w:eastAsia="en-GB"/>
        </w:rPr>
        <w:t>.</w:t>
      </w:r>
      <w:r w:rsidR="00BE0FA4">
        <w:rPr>
          <w:rFonts w:cs="Calibri"/>
          <w:szCs w:val="22"/>
          <w:lang w:val="en-GB" w:eastAsia="en-GB"/>
        </w:rPr>
        <w:t xml:space="preserve"> </w:t>
      </w:r>
      <w:proofErr w:type="gramEnd"/>
      <w:r w:rsidR="00BE0FA4">
        <w:rPr>
          <w:rFonts w:cs="Calibri"/>
          <w:szCs w:val="22"/>
          <w:lang w:val="en-GB" w:eastAsia="en-GB"/>
        </w:rPr>
        <w:t>This may be usefu</w:t>
      </w:r>
      <w:r w:rsidR="009F4647">
        <w:rPr>
          <w:rFonts w:cs="Calibri"/>
          <w:szCs w:val="22"/>
          <w:lang w:val="en-GB" w:eastAsia="en-GB"/>
        </w:rPr>
        <w:t>l in updating the ANM NAVGUIDE ac</w:t>
      </w:r>
      <w:r w:rsidR="00BE0FA4">
        <w:rPr>
          <w:rFonts w:cs="Calibri"/>
          <w:szCs w:val="22"/>
          <w:lang w:val="en-GB" w:eastAsia="en-GB"/>
        </w:rPr>
        <w:t xml:space="preserve">tion </w:t>
      </w:r>
      <w:r w:rsidR="009F4647">
        <w:rPr>
          <w:rFonts w:cs="Calibri"/>
          <w:szCs w:val="22"/>
          <w:lang w:val="en-GB" w:eastAsia="en-GB"/>
        </w:rPr>
        <w:t>p</w:t>
      </w:r>
      <w:r w:rsidR="00BE0FA4">
        <w:rPr>
          <w:rFonts w:cs="Calibri"/>
          <w:szCs w:val="22"/>
          <w:lang w:val="en-GB" w:eastAsia="en-GB"/>
        </w:rPr>
        <w:t>lan.</w:t>
      </w:r>
    </w:p>
    <w:p w14:paraId="1B7749D2" w14:textId="77777777" w:rsidR="00BE42ED" w:rsidRDefault="00BE42ED" w:rsidP="00BE42ED">
      <w:pPr>
        <w:pStyle w:val="BodyText"/>
        <w:ind w:left="720"/>
        <w:rPr>
          <w:rFonts w:cs="Calibri"/>
          <w:szCs w:val="22"/>
          <w:lang w:val="en-GB" w:eastAsia="en-GB"/>
        </w:rPr>
      </w:pPr>
    </w:p>
    <w:p w14:paraId="4A57C658" w14:textId="77777777" w:rsidR="00BE42ED" w:rsidRDefault="00A814AC" w:rsidP="00A814AC">
      <w:pPr>
        <w:pStyle w:val="BodyText"/>
        <w:numPr>
          <w:ilvl w:val="0"/>
          <w:numId w:val="26"/>
        </w:numPr>
      </w:pPr>
      <w:r>
        <w:t>Page 139 - Section 7.1 Types. This section contains a reference box as follows</w:t>
      </w:r>
      <w:r w:rsidR="00BE42ED">
        <w:t xml:space="preserve">. EEP WG3 notes that IALA Guideline 1067-0 does not open correctly from </w:t>
      </w:r>
      <w:proofErr w:type="gramStart"/>
      <w:r w:rsidR="00BE42ED">
        <w:t>it's</w:t>
      </w:r>
      <w:proofErr w:type="gramEnd"/>
      <w:r w:rsidR="00BE42ED">
        <w:t xml:space="preserve"> link.</w:t>
      </w:r>
    </w:p>
    <w:p w14:paraId="2460FBA2" w14:textId="3C409BE6" w:rsidR="00BE42ED" w:rsidRDefault="00953ACE" w:rsidP="00BE42ED">
      <w:pPr>
        <w:pStyle w:val="BodyText"/>
        <w:ind w:left="720"/>
      </w:pPr>
      <w:r>
        <w:pict w14:anchorId="3D9A3F79">
          <v:shapetype id="_x0000_t202" coordsize="21600,21600" o:spt="202" path="m0,0l0,21600,21600,21600,21600,0xe">
            <v:stroke joinstyle="miter"/>
            <v:path gradientshapeok="t" o:connecttype="rect"/>
          </v:shapetype>
          <v:shape id="_x0000_s1031" type="#_x0000_t202" style="width:437.6pt;height:78.9pt;mso-left-percent:-10001;mso-top-percent:-10001;mso-position-horizontal:absolute;mso-position-horizontal-relative:char;mso-position-vertical:absolute;mso-position-vertical-relative:line;mso-left-percent:-10001;mso-top-percent:-10001" wrapcoords="-37 -235 -37 21365 21637 21365 21637 -235 -37 -235">
            <v:textbox>
              <w:txbxContent>
                <w:p w14:paraId="38D75DAE" w14:textId="77777777" w:rsidR="0073163D" w:rsidRDefault="0073163D" w:rsidP="00BE42ED">
                  <w:pPr>
                    <w:autoSpaceDE w:val="0"/>
                    <w:autoSpaceDN w:val="0"/>
                    <w:adjustRightInd w:val="0"/>
                    <w:rPr>
                      <w:rFonts w:ascii="Palatino-Bold" w:hAnsi="Palatino-Bold" w:cs="Palatino-Bold"/>
                      <w:b/>
                      <w:bCs/>
                      <w:sz w:val="20"/>
                    </w:rPr>
                  </w:pPr>
                  <w:r>
                    <w:rPr>
                      <w:rFonts w:ascii="Palatino-Bold" w:hAnsi="Palatino-Bold" w:cs="Palatino-Bold"/>
                      <w:b/>
                      <w:bCs/>
                      <w:sz w:val="20"/>
                    </w:rPr>
                    <w:t>Refer to IALA publications:</w:t>
                  </w:r>
                </w:p>
                <w:p w14:paraId="3931B839" w14:textId="77777777" w:rsidR="0073163D" w:rsidRDefault="0073163D" w:rsidP="00BE42ED">
                  <w:pPr>
                    <w:autoSpaceDE w:val="0"/>
                    <w:autoSpaceDN w:val="0"/>
                    <w:adjustRightInd w:val="0"/>
                    <w:rPr>
                      <w:rFonts w:ascii="Palatino-Italic" w:hAnsi="Palatino-Italic" w:cs="Palatino-Italic"/>
                      <w:i/>
                      <w:iCs/>
                      <w:sz w:val="20"/>
                    </w:rPr>
                  </w:pPr>
                  <w:r>
                    <w:rPr>
                      <w:rFonts w:ascii="Palatino-Italic" w:hAnsi="Palatino-Italic" w:cs="Palatino-Italic"/>
                      <w:i/>
                      <w:iCs/>
                      <w:sz w:val="20"/>
                    </w:rPr>
                    <w:t>IALA Guideline 1067-0 on Selection of Power Systems for Aids to Navigation and Associated Equipment.</w:t>
                  </w:r>
                </w:p>
                <w:p w14:paraId="43753EA5" w14:textId="77777777" w:rsidR="0073163D" w:rsidRDefault="0073163D" w:rsidP="00BE42ED">
                  <w:pPr>
                    <w:autoSpaceDE w:val="0"/>
                    <w:autoSpaceDN w:val="0"/>
                    <w:adjustRightInd w:val="0"/>
                    <w:rPr>
                      <w:rFonts w:ascii="Palatino-Italic" w:hAnsi="Palatino-Italic" w:cs="Palatino-Italic"/>
                      <w:i/>
                      <w:iCs/>
                      <w:sz w:val="20"/>
                    </w:rPr>
                  </w:pPr>
                  <w:proofErr w:type="gramStart"/>
                  <w:r>
                    <w:rPr>
                      <w:rFonts w:ascii="Palatino-Italic" w:hAnsi="Palatino-Italic" w:cs="Palatino-Italic"/>
                      <w:i/>
                      <w:iCs/>
                      <w:sz w:val="20"/>
                    </w:rPr>
                    <w:t>IALA Guideline 1067-1 on the Total Electrical Loads of Aids to Navigation.</w:t>
                  </w:r>
                  <w:proofErr w:type="gramEnd"/>
                </w:p>
                <w:p w14:paraId="03F114EA" w14:textId="77777777" w:rsidR="0073163D" w:rsidRDefault="0073163D" w:rsidP="00BE42ED">
                  <w:pPr>
                    <w:autoSpaceDE w:val="0"/>
                    <w:autoSpaceDN w:val="0"/>
                    <w:adjustRightInd w:val="0"/>
                    <w:rPr>
                      <w:rFonts w:ascii="Palatino-Italic" w:hAnsi="Palatino-Italic" w:cs="Palatino-Italic"/>
                      <w:i/>
                      <w:iCs/>
                      <w:sz w:val="20"/>
                    </w:rPr>
                  </w:pPr>
                  <w:proofErr w:type="gramStart"/>
                  <w:r>
                    <w:rPr>
                      <w:rFonts w:ascii="Palatino-Italic" w:hAnsi="Palatino-Italic" w:cs="Palatino-Italic"/>
                      <w:i/>
                      <w:iCs/>
                      <w:sz w:val="20"/>
                    </w:rPr>
                    <w:t>IALA Guideline 1067-2 on Power Sources.</w:t>
                  </w:r>
                  <w:proofErr w:type="gramEnd"/>
                </w:p>
                <w:p w14:paraId="52BC07BC" w14:textId="77777777" w:rsidR="0073163D" w:rsidRPr="008A52A8" w:rsidRDefault="0073163D" w:rsidP="00BE42ED">
                  <w:proofErr w:type="gramStart"/>
                  <w:r>
                    <w:rPr>
                      <w:rFonts w:ascii="Palatino-Italic" w:hAnsi="Palatino-Italic" w:cs="Palatino-Italic"/>
                      <w:i/>
                      <w:iCs/>
                      <w:sz w:val="20"/>
                    </w:rPr>
                    <w:t>IALA Guideline 1067-3 on Electrical Energy Storage for Aids to Navigation.</w:t>
                  </w:r>
                  <w:proofErr w:type="gramEnd"/>
                </w:p>
              </w:txbxContent>
            </v:textbox>
            <w10:wrap type="none"/>
            <w10:anchorlock/>
          </v:shape>
        </w:pict>
      </w:r>
    </w:p>
    <w:p w14:paraId="37A22B47" w14:textId="77777777" w:rsidR="00BE42ED" w:rsidRDefault="00BE42ED" w:rsidP="00BE42ED">
      <w:pPr>
        <w:pStyle w:val="BodyText"/>
        <w:ind w:left="720"/>
      </w:pPr>
      <w:bookmarkStart w:id="0" w:name="_GoBack"/>
      <w:bookmarkEnd w:id="0"/>
    </w:p>
    <w:p w14:paraId="636309D3" w14:textId="77777777" w:rsidR="00BE42ED" w:rsidRDefault="00BE42ED" w:rsidP="00BE42ED">
      <w:pPr>
        <w:pStyle w:val="BodyText"/>
        <w:numPr>
          <w:ilvl w:val="0"/>
          <w:numId w:val="31"/>
        </w:numPr>
        <w:ind w:left="720"/>
      </w:pPr>
      <w:r>
        <w:t>Page 140 - Section 7.2.1 Solar Power (photovoltaic cell). The 3</w:t>
      </w:r>
      <w:r w:rsidRPr="00BE42ED">
        <w:rPr>
          <w:vertAlign w:val="superscript"/>
        </w:rPr>
        <w:t>rd</w:t>
      </w:r>
      <w:r>
        <w:t xml:space="preserve"> bullet point should be amended as follows:</w:t>
      </w:r>
    </w:p>
    <w:p w14:paraId="697CC4FB" w14:textId="77777777" w:rsidR="00BE42ED" w:rsidRPr="00D411DC" w:rsidRDefault="00BE42ED" w:rsidP="00BE42ED">
      <w:pPr>
        <w:pStyle w:val="Bullet1"/>
        <w:numPr>
          <w:ilvl w:val="0"/>
          <w:numId w:val="0"/>
        </w:numPr>
        <w:ind w:left="1134"/>
      </w:pPr>
      <w:del w:id="1" w:author="peterpd" w:date="2013-03-19T16:57:00Z">
        <w:r w:rsidRPr="00D411DC" w:rsidDel="00D411DC">
          <w:delText xml:space="preserve">negligible </w:delText>
        </w:r>
      </w:del>
      <w:proofErr w:type="spellStart"/>
      <w:proofErr w:type="gramStart"/>
      <w:ins w:id="2" w:author="peterpd" w:date="2013-03-19T16:58:00Z">
        <w:r>
          <w:t>slight</w:t>
        </w:r>
      </w:ins>
      <w:proofErr w:type="spellEnd"/>
      <w:proofErr w:type="gramEnd"/>
      <w:ins w:id="3" w:author="peterpd" w:date="2013-03-19T16:57:00Z">
        <w:r w:rsidRPr="00D411DC">
          <w:t xml:space="preserve"> </w:t>
        </w:r>
      </w:ins>
      <w:proofErr w:type="spellStart"/>
      <w:r w:rsidRPr="00D411DC">
        <w:t>deterioration</w:t>
      </w:r>
      <w:proofErr w:type="spellEnd"/>
      <w:r w:rsidRPr="00D411DC">
        <w:t xml:space="preserve"> in power output over </w:t>
      </w:r>
      <w:proofErr w:type="spellStart"/>
      <w:r w:rsidRPr="00D411DC">
        <w:t>its</w:t>
      </w:r>
      <w:proofErr w:type="spellEnd"/>
      <w:r w:rsidRPr="00D411DC">
        <w:t xml:space="preserve"> life; and</w:t>
      </w:r>
    </w:p>
    <w:p w14:paraId="729DCF83" w14:textId="77777777" w:rsidR="00BE42ED" w:rsidRDefault="00BE42ED" w:rsidP="00BE42ED">
      <w:pPr>
        <w:pStyle w:val="Bullet1"/>
        <w:numPr>
          <w:ilvl w:val="0"/>
          <w:numId w:val="0"/>
        </w:numPr>
        <w:ind w:left="720"/>
      </w:pPr>
      <w:proofErr w:type="gramStart"/>
      <w:r>
        <w:t>and</w:t>
      </w:r>
      <w:proofErr w:type="gramEnd"/>
      <w:r>
        <w:t xml:space="preserve"> the </w:t>
      </w:r>
      <w:proofErr w:type="spellStart"/>
      <w:r>
        <w:t>following</w:t>
      </w:r>
      <w:proofErr w:type="spellEnd"/>
      <w:r>
        <w:t xml:space="preserve"> sentence </w:t>
      </w:r>
      <w:proofErr w:type="spellStart"/>
      <w:r>
        <w:t>changed</w:t>
      </w:r>
      <w:proofErr w:type="spellEnd"/>
      <w:r>
        <w:t xml:space="preserve"> as </w:t>
      </w:r>
      <w:proofErr w:type="spellStart"/>
      <w:r>
        <w:t>follows</w:t>
      </w:r>
      <w:proofErr w:type="spellEnd"/>
      <w:r>
        <w:t>:</w:t>
      </w:r>
    </w:p>
    <w:p w14:paraId="2B2EB7DF" w14:textId="77777777" w:rsidR="00BE42ED" w:rsidRDefault="00BE42ED" w:rsidP="00BE42ED">
      <w:pPr>
        <w:pStyle w:val="BodyText"/>
        <w:ind w:left="1170"/>
      </w:pPr>
      <w:r>
        <w:t xml:space="preserve">When used to power a light, the battery recharging process is separated from the operation of the light </w:t>
      </w:r>
      <w:ins w:id="4" w:author="peterpd" w:date="2013-03-19T17:01:00Z">
        <w:r>
          <w:t xml:space="preserve">source </w:t>
        </w:r>
      </w:ins>
      <w:r>
        <w:t xml:space="preserve">so that the recharge voltage can be optimized without detriment to </w:t>
      </w:r>
      <w:ins w:id="5" w:author="peterpd" w:date="2013-03-19T17:02:00Z">
        <w:r>
          <w:t>lights operation.</w:t>
        </w:r>
      </w:ins>
      <w:del w:id="6" w:author="peterpd" w:date="2013-03-19T17:02:00Z">
        <w:r w:rsidDel="00D411DC">
          <w:delText>lamp l</w:delText>
        </w:r>
      </w:del>
      <w:del w:id="7" w:author="peterpd" w:date="2013-03-19T17:01:00Z">
        <w:r w:rsidDel="00D411DC">
          <w:delText>ife</w:delText>
        </w:r>
      </w:del>
      <w:del w:id="8" w:author="peterpd" w:date="2013-03-19T17:02:00Z">
        <w:r w:rsidDel="00D411DC">
          <w:delText>.</w:delText>
        </w:r>
      </w:del>
    </w:p>
    <w:p w14:paraId="3A50B36A" w14:textId="77777777" w:rsidR="00BE42ED" w:rsidRDefault="00BE42ED" w:rsidP="00BE42ED">
      <w:pPr>
        <w:pStyle w:val="BodyText"/>
        <w:ind w:left="720"/>
      </w:pPr>
    </w:p>
    <w:p w14:paraId="44FFB556" w14:textId="77777777" w:rsidR="00BE42ED" w:rsidRDefault="00BE42ED" w:rsidP="00BE42ED">
      <w:pPr>
        <w:pStyle w:val="BodyText"/>
        <w:numPr>
          <w:ilvl w:val="0"/>
          <w:numId w:val="31"/>
        </w:numPr>
        <w:ind w:left="720"/>
      </w:pPr>
      <w:r>
        <w:lastRenderedPageBreak/>
        <w:t>Page 140 – Table 24 – Silicon solar cell technology</w:t>
      </w:r>
    </w:p>
    <w:p w14:paraId="20DC7731" w14:textId="77777777" w:rsidR="00BE42ED" w:rsidRDefault="00BE42ED" w:rsidP="00BE42ED">
      <w:pPr>
        <w:pStyle w:val="BodyText"/>
      </w:pPr>
      <w:r>
        <w:t>The 3rd section of the table to be changed as follows:</w:t>
      </w:r>
    </w:p>
    <w:tbl>
      <w:tblPr>
        <w:tblStyle w:val="TableGrid"/>
        <w:tblW w:w="0" w:type="auto"/>
        <w:shd w:val="pct10" w:color="auto" w:fill="auto"/>
        <w:tblLook w:val="04A0" w:firstRow="1" w:lastRow="0" w:firstColumn="1" w:lastColumn="0" w:noHBand="0" w:noVBand="1"/>
      </w:tblPr>
      <w:tblGrid>
        <w:gridCol w:w="2388"/>
        <w:gridCol w:w="7466"/>
      </w:tblGrid>
      <w:tr w:rsidR="00BE42ED" w14:paraId="094339F6" w14:textId="77777777" w:rsidTr="00EB5CE2">
        <w:tc>
          <w:tcPr>
            <w:tcW w:w="2388" w:type="dxa"/>
            <w:shd w:val="pct10" w:color="auto" w:fill="auto"/>
          </w:tcPr>
          <w:p w14:paraId="44D54933" w14:textId="77777777" w:rsidR="00BE42ED" w:rsidRDefault="00BE42ED" w:rsidP="00EB5CE2">
            <w:pPr>
              <w:pStyle w:val="BodyText"/>
            </w:pPr>
            <w:ins w:id="9" w:author="peterpd" w:date="2013-03-19T17:06:00Z">
              <w:r>
                <w:rPr>
                  <w:rFonts w:ascii="HelveticaNeue-Roman" w:hAnsi="HelveticaNeue-Roman" w:cs="HelveticaNeue-Roman"/>
                  <w:sz w:val="18"/>
                  <w:szCs w:val="18"/>
                </w:rPr>
                <w:t xml:space="preserve">Thin Film Technology </w:t>
              </w:r>
            </w:ins>
            <w:del w:id="10" w:author="peterpd" w:date="2013-03-19T17:06:00Z">
              <w:r w:rsidDel="00E83E8F">
                <w:rPr>
                  <w:rFonts w:ascii="HelveticaNeue-Roman" w:hAnsi="HelveticaNeue-Roman" w:cs="HelveticaNeue-Roman"/>
                  <w:sz w:val="18"/>
                  <w:szCs w:val="18"/>
                </w:rPr>
                <w:delText>Amorphous module</w:delText>
              </w:r>
            </w:del>
          </w:p>
        </w:tc>
        <w:tc>
          <w:tcPr>
            <w:tcW w:w="7466" w:type="dxa"/>
            <w:shd w:val="pct10" w:color="auto" w:fill="auto"/>
          </w:tcPr>
          <w:p w14:paraId="4565FE6C" w14:textId="77777777" w:rsidR="00BE42ED" w:rsidRDefault="00BE42ED" w:rsidP="00EB5CE2">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Are made by depositing thin films of silicon directly onto a glass or stainless steel</w:t>
            </w:r>
          </w:p>
          <w:p w14:paraId="74DE475A" w14:textId="77777777" w:rsidR="00BE42ED" w:rsidRDefault="00BE42ED" w:rsidP="00EB5CE2">
            <w:pPr>
              <w:autoSpaceDE w:val="0"/>
              <w:autoSpaceDN w:val="0"/>
              <w:adjustRightInd w:val="0"/>
              <w:rPr>
                <w:rFonts w:ascii="HelveticaNeue-Roman" w:hAnsi="HelveticaNeue-Roman" w:cs="HelveticaNeue-Roman"/>
                <w:sz w:val="18"/>
                <w:szCs w:val="18"/>
              </w:rPr>
            </w:pPr>
            <w:proofErr w:type="gramStart"/>
            <w:r>
              <w:rPr>
                <w:rFonts w:ascii="HelveticaNeue-Roman" w:hAnsi="HelveticaNeue-Roman" w:cs="HelveticaNeue-Roman"/>
                <w:sz w:val="18"/>
                <w:szCs w:val="18"/>
              </w:rPr>
              <w:t>substrate</w:t>
            </w:r>
            <w:proofErr w:type="gramEnd"/>
            <w:r>
              <w:rPr>
                <w:rFonts w:ascii="HelveticaNeue-Roman" w:hAnsi="HelveticaNeue-Roman" w:cs="HelveticaNeue-Roman"/>
                <w:sz w:val="18"/>
                <w:szCs w:val="18"/>
              </w:rPr>
              <w:t xml:space="preserve"> a thin slice cut from a single large crystal of silicon.</w:t>
            </w:r>
          </w:p>
          <w:p w14:paraId="0E644AE6" w14:textId="77777777" w:rsidR="00BE42ED" w:rsidRDefault="00BE42ED" w:rsidP="00EB5CE2">
            <w:pPr>
              <w:autoSpaceDE w:val="0"/>
              <w:autoSpaceDN w:val="0"/>
              <w:adjustRightInd w:val="0"/>
              <w:rPr>
                <w:rFonts w:ascii="HelveticaNeue-Roman" w:hAnsi="HelveticaNeue-Roman" w:cs="HelveticaNeue-Roman"/>
                <w:sz w:val="18"/>
                <w:szCs w:val="18"/>
              </w:rPr>
            </w:pPr>
            <w:r>
              <w:rPr>
                <w:rFonts w:ascii="HelveticaNeue-Roman" w:hAnsi="HelveticaNeue-Roman" w:cs="HelveticaNeue-Roman"/>
                <w:sz w:val="18"/>
                <w:szCs w:val="18"/>
              </w:rPr>
              <w:t>The cell has a lower efficiency than either of other technologies but can be multi-layered</w:t>
            </w:r>
          </w:p>
          <w:p w14:paraId="389A0F21" w14:textId="77777777" w:rsidR="00BE42ED" w:rsidRDefault="00BE42ED" w:rsidP="00EB5CE2">
            <w:pPr>
              <w:pStyle w:val="BodyText"/>
            </w:pPr>
            <w:proofErr w:type="gramStart"/>
            <w:r>
              <w:rPr>
                <w:rFonts w:ascii="HelveticaNeue-Roman" w:hAnsi="HelveticaNeue-Roman" w:cs="HelveticaNeue-Roman"/>
                <w:sz w:val="18"/>
                <w:szCs w:val="18"/>
              </w:rPr>
              <w:t>for</w:t>
            </w:r>
            <w:proofErr w:type="gramEnd"/>
            <w:r>
              <w:rPr>
                <w:rFonts w:ascii="HelveticaNeue-Roman" w:hAnsi="HelveticaNeue-Roman" w:cs="HelveticaNeue-Roman"/>
                <w:sz w:val="18"/>
                <w:szCs w:val="18"/>
              </w:rPr>
              <w:t xml:space="preserve"> enhanced performance. Problems have been found with lifetime of these cells.</w:t>
            </w:r>
          </w:p>
        </w:tc>
      </w:tr>
    </w:tbl>
    <w:p w14:paraId="73134517" w14:textId="77777777" w:rsidR="00BE42ED" w:rsidRDefault="00BE42ED" w:rsidP="00BE42ED">
      <w:pPr>
        <w:pStyle w:val="BodyText"/>
        <w:ind w:left="720"/>
      </w:pPr>
    </w:p>
    <w:p w14:paraId="454E826F" w14:textId="77777777" w:rsidR="00BE42ED" w:rsidRDefault="00BE42ED" w:rsidP="00BE42ED">
      <w:pPr>
        <w:pStyle w:val="BodyText"/>
        <w:numPr>
          <w:ilvl w:val="0"/>
          <w:numId w:val="31"/>
        </w:numPr>
        <w:ind w:left="720"/>
      </w:pPr>
      <w:r>
        <w:t>Page 141 – 7.2.1 Solar Power (Photovoltaic cell) - Types</w:t>
      </w:r>
    </w:p>
    <w:p w14:paraId="6FEEB88F" w14:textId="77777777" w:rsidR="00BE42ED" w:rsidRDefault="00BE42ED" w:rsidP="00BE42ED">
      <w:pPr>
        <w:pStyle w:val="BodyText"/>
        <w:ind w:left="720"/>
      </w:pPr>
      <w:r>
        <w:t>Amend the 2</w:t>
      </w:r>
      <w:r w:rsidRPr="00BE42ED">
        <w:rPr>
          <w:vertAlign w:val="superscript"/>
        </w:rPr>
        <w:t>nd</w:t>
      </w:r>
      <w:r>
        <w:t xml:space="preserve"> paragraph as follows:</w:t>
      </w:r>
    </w:p>
    <w:p w14:paraId="342B36CB" w14:textId="77777777" w:rsidR="00BE42ED" w:rsidRDefault="00BE42ED" w:rsidP="00BE42ED">
      <w:pPr>
        <w:pStyle w:val="BodyText"/>
        <w:ind w:left="1170"/>
      </w:pPr>
      <w:r>
        <w:t xml:space="preserve">In addition to the silicon cell technologies, there are two optional module configurations based on the numbers of series connected cells. The standard module normally has 36 cells in series to give an open circuit voltage of around 20 volts. For </w:t>
      </w:r>
      <w:del w:id="11" w:author="peterpd" w:date="2013-03-19T19:46:00Z">
        <w:r w:rsidDel="00CB457B">
          <w:delText xml:space="preserve">12 volt </w:delText>
        </w:r>
      </w:del>
      <w:del w:id="12" w:author="peterpd" w:date="2013-03-19T19:47:00Z">
        <w:r w:rsidDel="00CB457B">
          <w:delText>battery</w:delText>
        </w:r>
      </w:del>
      <w:ins w:id="13" w:author="peterpd" w:date="2013-03-19T19:47:00Z">
        <w:r>
          <w:t>all battery</w:t>
        </w:r>
      </w:ins>
      <w:r>
        <w:t xml:space="preserve"> charging applications, a voltage (charge) regulator is considered essential.</w:t>
      </w:r>
    </w:p>
    <w:p w14:paraId="78E1D280" w14:textId="77777777" w:rsidR="00BE42ED" w:rsidRDefault="00BE42ED" w:rsidP="00BE42ED">
      <w:pPr>
        <w:pStyle w:val="BodyText"/>
        <w:ind w:left="720"/>
      </w:pPr>
      <w:r>
        <w:t>Remove paragraphs 3 and 4 if none of the committee members use self regulating solar panel systems.</w:t>
      </w:r>
    </w:p>
    <w:p w14:paraId="0A5560A7" w14:textId="77777777" w:rsidR="00BE42ED" w:rsidRDefault="00BE42ED" w:rsidP="00BE42ED">
      <w:pPr>
        <w:pStyle w:val="BodyText"/>
        <w:ind w:left="720"/>
      </w:pPr>
      <w:r>
        <w:t>Add the following paragraph:</w:t>
      </w:r>
    </w:p>
    <w:p w14:paraId="0869ACBB" w14:textId="77777777" w:rsidR="00BE42ED" w:rsidRDefault="00BE42ED" w:rsidP="00BE42ED">
      <w:pPr>
        <w:pStyle w:val="BodyText"/>
        <w:ind w:left="1170"/>
      </w:pPr>
      <w:ins w:id="14" w:author="peterpd" w:date="2013-03-19T20:15:00Z">
        <w:r>
          <w:t>Modern developments in electronics have</w:t>
        </w:r>
      </w:ins>
      <w:ins w:id="15" w:author="peterpd" w:date="2013-03-19T20:08:00Z">
        <w:r>
          <w:t xml:space="preserve"> </w:t>
        </w:r>
      </w:ins>
      <w:ins w:id="16" w:author="peterpd" w:date="2013-03-19T20:15:00Z">
        <w:r>
          <w:t>allowed</w:t>
        </w:r>
      </w:ins>
      <w:ins w:id="17" w:author="peterpd" w:date="2013-03-19T20:08:00Z">
        <w:r>
          <w:t xml:space="preserve"> new voltage (charge) regulators</w:t>
        </w:r>
      </w:ins>
      <w:ins w:id="18" w:author="peterpd" w:date="2013-03-19T20:09:00Z">
        <w:r>
          <w:t xml:space="preserve"> to be developed </w:t>
        </w:r>
      </w:ins>
      <w:ins w:id="19" w:author="peterpd" w:date="2013-03-19T20:10:00Z">
        <w:r>
          <w:t>that use</w:t>
        </w:r>
      </w:ins>
      <w:ins w:id="20" w:author="peterpd" w:date="2013-03-19T20:09:00Z">
        <w:r>
          <w:t xml:space="preserve"> maximum power point tracking</w:t>
        </w:r>
      </w:ins>
      <w:ins w:id="21" w:author="peterpd" w:date="2013-03-19T20:10:00Z">
        <w:r>
          <w:t xml:space="preserve"> (MPPT)</w:t>
        </w:r>
      </w:ins>
      <w:ins w:id="22" w:author="peterpd" w:date="2013-03-19T20:12:00Z">
        <w:r>
          <w:t>.</w:t>
        </w:r>
      </w:ins>
      <w:ins w:id="23" w:author="peterpd" w:date="2013-03-19T20:10:00Z">
        <w:r>
          <w:t xml:space="preserve"> </w:t>
        </w:r>
      </w:ins>
      <w:ins w:id="24" w:author="peterpd" w:date="2013-03-19T20:15:00Z">
        <w:r>
          <w:t>This ensures</w:t>
        </w:r>
      </w:ins>
      <w:ins w:id="25" w:author="peterpd" w:date="2013-03-19T20:10:00Z">
        <w:r>
          <w:t xml:space="preserve"> that they operate the solar module </w:t>
        </w:r>
      </w:ins>
      <w:ins w:id="26" w:author="peterpd" w:date="2013-03-19T20:12:00Z">
        <w:r>
          <w:t xml:space="preserve">at a level to obtain the maximum power, </w:t>
        </w:r>
      </w:ins>
      <w:ins w:id="27" w:author="peterpd" w:date="2013-03-19T20:10:00Z">
        <w:r>
          <w:t xml:space="preserve">for any given level of </w:t>
        </w:r>
      </w:ins>
      <w:ins w:id="28" w:author="peterpd" w:date="2013-03-19T20:11:00Z">
        <w:r>
          <w:t>irradiance</w:t>
        </w:r>
      </w:ins>
      <w:ins w:id="29" w:author="peterpd" w:date="2013-03-19T20:13:00Z">
        <w:r>
          <w:t>. This operating level is independent to the battery charge voltage level. This technology can lead to up to 30% more output than would be achieved with conventional voltage regulators.</w:t>
        </w:r>
      </w:ins>
    </w:p>
    <w:p w14:paraId="59142F0A" w14:textId="77777777" w:rsidR="00BE42ED" w:rsidRDefault="00BE42ED" w:rsidP="00BE42ED">
      <w:pPr>
        <w:pStyle w:val="BodyText"/>
        <w:ind w:left="1170"/>
      </w:pPr>
    </w:p>
    <w:p w14:paraId="765D79CE" w14:textId="77777777" w:rsidR="00BE42ED" w:rsidRDefault="00BE42ED" w:rsidP="00BE42ED">
      <w:pPr>
        <w:pStyle w:val="BodyText"/>
        <w:numPr>
          <w:ilvl w:val="0"/>
          <w:numId w:val="31"/>
        </w:numPr>
        <w:ind w:left="720"/>
      </w:pPr>
      <w:r>
        <w:t>Page 141 – 7.2.2 Wind Energy – Aids to Navigation Application</w:t>
      </w:r>
    </w:p>
    <w:p w14:paraId="7B16D89B" w14:textId="77777777" w:rsidR="00BE42ED" w:rsidRDefault="00BE42ED" w:rsidP="00BE42ED">
      <w:pPr>
        <w:pStyle w:val="BodyText"/>
        <w:ind w:left="720"/>
      </w:pPr>
      <w:r>
        <w:t>Changes as follows:</w:t>
      </w:r>
    </w:p>
    <w:p w14:paraId="3680AD6B" w14:textId="77777777" w:rsidR="00BE42ED" w:rsidRDefault="00BE42ED" w:rsidP="00BE42ED">
      <w:pPr>
        <w:pStyle w:val="BodyText"/>
        <w:ind w:left="1170"/>
      </w:pPr>
      <w:r>
        <w:t xml:space="preserve">Wind generators (or wind turbines) have been used by a number of IALA Members to power aids to navigation. The most popular type were horizontal axis machines with a two </w:t>
      </w:r>
      <w:ins w:id="30" w:author="peterpd" w:date="2013-03-19T17:11:00Z">
        <w:r>
          <w:t xml:space="preserve">or more </w:t>
        </w:r>
      </w:ins>
      <w:r>
        <w:t xml:space="preserve">bladed (propeller type) turbine. The maintenance requirements arising from the </w:t>
      </w:r>
      <w:ins w:id="31" w:author="peterpd" w:date="2013-03-19T17:11:00Z">
        <w:r>
          <w:t xml:space="preserve">number of </w:t>
        </w:r>
      </w:ins>
      <w:r>
        <w:t xml:space="preserve">moving parts </w:t>
      </w:r>
      <w:del w:id="32" w:author="peterpd" w:date="2013-03-19T17:11:00Z">
        <w:r w:rsidDel="00E83E8F">
          <w:delText xml:space="preserve">design </w:delText>
        </w:r>
      </w:del>
      <w:r>
        <w:t xml:space="preserve">of </w:t>
      </w:r>
      <w:ins w:id="33" w:author="peterpd" w:date="2013-03-19T17:11:00Z">
        <w:r>
          <w:t xml:space="preserve">a </w:t>
        </w:r>
      </w:ins>
      <w:r>
        <w:t xml:space="preserve">wind generators and </w:t>
      </w:r>
      <w:ins w:id="34" w:author="peterpd" w:date="2013-03-19T17:12:00Z">
        <w:r>
          <w:t xml:space="preserve">the </w:t>
        </w:r>
      </w:ins>
      <w:r>
        <w:t>susceptibility to storm damage</w:t>
      </w:r>
      <w:ins w:id="35" w:author="peterpd" w:date="2013-03-19T17:12:00Z">
        <w:r>
          <w:t>,</w:t>
        </w:r>
      </w:ins>
      <w:r>
        <w:t xml:space="preserve"> has limited the use of wind generators.</w:t>
      </w:r>
    </w:p>
    <w:p w14:paraId="0189A623" w14:textId="77777777" w:rsidR="00BE42ED" w:rsidRDefault="00BE42ED" w:rsidP="00BE42ED">
      <w:pPr>
        <w:pStyle w:val="BodyText"/>
        <w:ind w:left="1170"/>
      </w:pPr>
    </w:p>
    <w:p w14:paraId="18B72C0A" w14:textId="77777777" w:rsidR="00BE42ED" w:rsidRDefault="00BE42ED" w:rsidP="00BE42ED">
      <w:pPr>
        <w:pStyle w:val="BodyText"/>
        <w:numPr>
          <w:ilvl w:val="0"/>
          <w:numId w:val="31"/>
        </w:numPr>
        <w:ind w:left="720"/>
      </w:pPr>
      <w:r>
        <w:t>Page 141 – 7.2.2 Wind Energy – Installations</w:t>
      </w:r>
    </w:p>
    <w:p w14:paraId="46212C43" w14:textId="77777777" w:rsidR="00BE42ED" w:rsidRDefault="00BE42ED" w:rsidP="00BE42ED">
      <w:pPr>
        <w:pStyle w:val="BodyText"/>
        <w:ind w:left="720"/>
      </w:pPr>
      <w:r>
        <w:t>Delete the final bullet point,</w:t>
      </w:r>
    </w:p>
    <w:p w14:paraId="01ABE744" w14:textId="77777777" w:rsidR="00BE42ED" w:rsidRDefault="00BE42ED" w:rsidP="00BE42ED">
      <w:pPr>
        <w:pStyle w:val="Bullet1"/>
        <w:numPr>
          <w:ilvl w:val="0"/>
          <w:numId w:val="0"/>
        </w:numPr>
        <w:ind w:left="1134"/>
      </w:pPr>
      <w:del w:id="36" w:author="peterpd" w:date="2013-03-19T17:15:00Z">
        <w:r w:rsidDel="00E83E8F">
          <w:delText>the size of wind generator likely to be considered for operating aids to navigation is at considerable risk of damage if there are populations of birds at the site.</w:delText>
        </w:r>
      </w:del>
    </w:p>
    <w:p w14:paraId="3AD3BA20" w14:textId="77777777" w:rsidR="00BE42ED" w:rsidDel="00E83E8F" w:rsidRDefault="00BE42ED" w:rsidP="00BE42ED">
      <w:pPr>
        <w:pStyle w:val="Bullet1"/>
        <w:numPr>
          <w:ilvl w:val="0"/>
          <w:numId w:val="0"/>
        </w:numPr>
        <w:ind w:left="720"/>
        <w:rPr>
          <w:del w:id="37" w:author="peterpd" w:date="2013-03-19T17:15:00Z"/>
        </w:rPr>
      </w:pPr>
      <w:proofErr w:type="gramStart"/>
      <w:r>
        <w:t>and</w:t>
      </w:r>
      <w:proofErr w:type="gramEnd"/>
      <w:r>
        <w:t xml:space="preserve"> replace </w:t>
      </w:r>
      <w:proofErr w:type="spellStart"/>
      <w:r>
        <w:t>with</w:t>
      </w:r>
      <w:proofErr w:type="spellEnd"/>
      <w:r>
        <w:t xml:space="preserve"> the </w:t>
      </w:r>
      <w:proofErr w:type="spellStart"/>
      <w:r>
        <w:t>following:</w:t>
      </w:r>
    </w:p>
    <w:p w14:paraId="67982DB9" w14:textId="77777777" w:rsidR="00BE42ED" w:rsidRDefault="00BE42ED" w:rsidP="00BE42ED">
      <w:pPr>
        <w:pStyle w:val="Bullet1"/>
        <w:numPr>
          <w:ilvl w:val="0"/>
          <w:numId w:val="0"/>
        </w:numPr>
        <w:ind w:left="1134"/>
      </w:pPr>
      <w:ins w:id="38" w:author="peterpd" w:date="2013-03-19T17:15:00Z">
        <w:r>
          <w:t>The</w:t>
        </w:r>
        <w:proofErr w:type="spellEnd"/>
        <w:r>
          <w:t xml:space="preserve"> </w:t>
        </w:r>
        <w:proofErr w:type="spellStart"/>
        <w:r>
          <w:t>operation</w:t>
        </w:r>
        <w:proofErr w:type="spellEnd"/>
        <w:r>
          <w:t xml:space="preserve"> of </w:t>
        </w:r>
        <w:proofErr w:type="spellStart"/>
        <w:r>
          <w:t>wind</w:t>
        </w:r>
        <w:proofErr w:type="spellEnd"/>
        <w:r>
          <w:t xml:space="preserve"> </w:t>
        </w:r>
        <w:proofErr w:type="spellStart"/>
        <w:r>
          <w:t>generators</w:t>
        </w:r>
      </w:ins>
      <w:proofErr w:type="spellEnd"/>
      <w:ins w:id="39" w:author="peterpd" w:date="2013-03-19T17:16:00Z">
        <w:r>
          <w:t xml:space="preserve"> to power </w:t>
        </w:r>
        <w:proofErr w:type="spellStart"/>
        <w:r>
          <w:t>aids</w:t>
        </w:r>
        <w:proofErr w:type="spellEnd"/>
        <w:r>
          <w:t xml:space="preserve"> to navigation </w:t>
        </w:r>
        <w:proofErr w:type="spellStart"/>
        <w:r>
          <w:t>needs</w:t>
        </w:r>
        <w:proofErr w:type="spellEnd"/>
        <w:r>
          <w:t xml:space="preserve"> to </w:t>
        </w:r>
        <w:proofErr w:type="spellStart"/>
        <w:r>
          <w:t>take</w:t>
        </w:r>
        <w:proofErr w:type="spellEnd"/>
        <w:r>
          <w:t xml:space="preserve"> </w:t>
        </w:r>
        <w:proofErr w:type="spellStart"/>
        <w:r>
          <w:t>into</w:t>
        </w:r>
        <w:proofErr w:type="spellEnd"/>
        <w:r>
          <w:t xml:space="preserve"> </w:t>
        </w:r>
        <w:proofErr w:type="spellStart"/>
        <w:r>
          <w:t>account</w:t>
        </w:r>
        <w:proofErr w:type="spellEnd"/>
        <w:r>
          <w:t xml:space="preserve"> </w:t>
        </w:r>
      </w:ins>
      <w:ins w:id="40" w:author="peterpd" w:date="2013-03-19T17:19:00Z">
        <w:r>
          <w:t xml:space="preserve">the impact </w:t>
        </w:r>
        <w:proofErr w:type="spellStart"/>
        <w:r>
          <w:t>it</w:t>
        </w:r>
        <w:proofErr w:type="spellEnd"/>
        <w:r>
          <w:t xml:space="preserve"> </w:t>
        </w:r>
        <w:proofErr w:type="spellStart"/>
        <w:r>
          <w:t>may</w:t>
        </w:r>
        <w:proofErr w:type="spellEnd"/>
        <w:r>
          <w:t xml:space="preserve"> have on </w:t>
        </w:r>
      </w:ins>
      <w:proofErr w:type="spellStart"/>
      <w:ins w:id="41" w:author="peterpd" w:date="2013-03-19T17:16:00Z">
        <w:r>
          <w:t>any</w:t>
        </w:r>
        <w:proofErr w:type="spellEnd"/>
        <w:r>
          <w:t xml:space="preserve"> </w:t>
        </w:r>
        <w:proofErr w:type="spellStart"/>
        <w:r>
          <w:t>environmental</w:t>
        </w:r>
        <w:proofErr w:type="spellEnd"/>
        <w:r>
          <w:t xml:space="preserve"> </w:t>
        </w:r>
        <w:proofErr w:type="spellStart"/>
        <w:r>
          <w:t>factors</w:t>
        </w:r>
        <w:proofErr w:type="spellEnd"/>
        <w:r>
          <w:t xml:space="preserve"> </w:t>
        </w:r>
        <w:proofErr w:type="spellStart"/>
        <w:r>
          <w:t>associated</w:t>
        </w:r>
        <w:proofErr w:type="spellEnd"/>
        <w:r>
          <w:t xml:space="preserve"> </w:t>
        </w:r>
        <w:proofErr w:type="spellStart"/>
        <w:r>
          <w:t>with</w:t>
        </w:r>
        <w:proofErr w:type="spellEnd"/>
        <w:r>
          <w:t xml:space="preserve"> the location</w:t>
        </w:r>
      </w:ins>
      <w:ins w:id="42" w:author="peterpd" w:date="2013-03-19T17:18:00Z">
        <w:r>
          <w:t>,</w:t>
        </w:r>
      </w:ins>
      <w:ins w:id="43" w:author="peterpd" w:date="2013-03-19T17:16:00Z">
        <w:r>
          <w:t xml:space="preserve"> </w:t>
        </w:r>
        <w:proofErr w:type="spellStart"/>
        <w:r>
          <w:t>such</w:t>
        </w:r>
        <w:proofErr w:type="spellEnd"/>
        <w:r>
          <w:t xml:space="preserve"> as; </w:t>
        </w:r>
        <w:proofErr w:type="spellStart"/>
        <w:r>
          <w:t>flora</w:t>
        </w:r>
        <w:proofErr w:type="spellEnd"/>
        <w:r>
          <w:t xml:space="preserve">, </w:t>
        </w:r>
        <w:proofErr w:type="spellStart"/>
        <w:r>
          <w:t>fauna</w:t>
        </w:r>
        <w:proofErr w:type="spellEnd"/>
        <w:r>
          <w:t xml:space="preserve">, </w:t>
        </w:r>
        <w:proofErr w:type="spellStart"/>
        <w:r>
          <w:t>birds</w:t>
        </w:r>
        <w:proofErr w:type="spellEnd"/>
        <w:r>
          <w:t>, etc.</w:t>
        </w:r>
      </w:ins>
    </w:p>
    <w:p w14:paraId="541F09B7" w14:textId="77777777" w:rsidR="00BE42ED" w:rsidRDefault="00BE42ED" w:rsidP="00BE42ED">
      <w:pPr>
        <w:pStyle w:val="Bullet1"/>
        <w:numPr>
          <w:ilvl w:val="0"/>
          <w:numId w:val="0"/>
        </w:numPr>
        <w:ind w:left="1134"/>
      </w:pPr>
    </w:p>
    <w:p w14:paraId="45C4A6D1" w14:textId="77777777" w:rsidR="00BE42ED" w:rsidRDefault="00BE42ED" w:rsidP="00BE42ED">
      <w:pPr>
        <w:pStyle w:val="Bullet1"/>
        <w:numPr>
          <w:ilvl w:val="0"/>
          <w:numId w:val="0"/>
        </w:numPr>
        <w:ind w:left="1134"/>
      </w:pPr>
    </w:p>
    <w:p w14:paraId="24408B00" w14:textId="77777777" w:rsidR="00BE42ED" w:rsidRDefault="00BE42ED" w:rsidP="00BE42ED">
      <w:pPr>
        <w:pStyle w:val="Bullet1"/>
        <w:numPr>
          <w:ilvl w:val="0"/>
          <w:numId w:val="0"/>
        </w:numPr>
        <w:ind w:left="1134"/>
      </w:pPr>
    </w:p>
    <w:p w14:paraId="5B214821" w14:textId="77777777" w:rsidR="00BE42ED" w:rsidRDefault="00BE42ED" w:rsidP="00BE42ED">
      <w:pPr>
        <w:pStyle w:val="Bullet1"/>
        <w:numPr>
          <w:ilvl w:val="0"/>
          <w:numId w:val="0"/>
        </w:numPr>
        <w:ind w:left="1134"/>
      </w:pPr>
    </w:p>
    <w:p w14:paraId="26D8FE9E" w14:textId="77777777" w:rsidR="00BE42ED" w:rsidRDefault="00BE42ED" w:rsidP="00BE42ED">
      <w:pPr>
        <w:pStyle w:val="Bullet1"/>
        <w:numPr>
          <w:ilvl w:val="0"/>
          <w:numId w:val="31"/>
        </w:numPr>
        <w:ind w:left="720"/>
      </w:pPr>
      <w:r>
        <w:t>Page 142 – 7.3.1 Principal types</w:t>
      </w:r>
    </w:p>
    <w:p w14:paraId="6DACCB10" w14:textId="77777777" w:rsidR="00BE42ED" w:rsidRDefault="00BE42ED" w:rsidP="00BE42ED">
      <w:pPr>
        <w:pStyle w:val="BodyText"/>
        <w:ind w:left="720"/>
      </w:pPr>
      <w:r>
        <w:lastRenderedPageBreak/>
        <w:t>Amend the 2</w:t>
      </w:r>
      <w:r w:rsidRPr="00BA05CE">
        <w:rPr>
          <w:vertAlign w:val="superscript"/>
        </w:rPr>
        <w:t>nd</w:t>
      </w:r>
      <w:r>
        <w:t xml:space="preserve"> paragraph as follows:</w:t>
      </w:r>
    </w:p>
    <w:p w14:paraId="18F71296" w14:textId="77777777" w:rsidR="00BE42ED" w:rsidRDefault="00BE42ED" w:rsidP="00BE42ED">
      <w:pPr>
        <w:pStyle w:val="BodyText"/>
        <w:ind w:left="1170"/>
        <w:rPr>
          <w:ins w:id="44" w:author="peterpd" w:date="2013-03-19T17:26:00Z"/>
        </w:rPr>
      </w:pPr>
      <w:r>
        <w:t>The lead acid type is generally preferred because of its lower cost and higher energy exchange efficiency (</w:t>
      </w:r>
      <w:ins w:id="45" w:author="peterpd" w:date="2013-03-19T17:25:00Z">
        <w:r>
          <w:t xml:space="preserve">up to </w:t>
        </w:r>
      </w:ins>
      <w:r>
        <w:t>95% vs. 80%) than the nickel cadmium battery. However, the nickel cadmium battery can operate in lower temperatures and for a greater number of deep discharge cycles.</w:t>
      </w:r>
    </w:p>
    <w:p w14:paraId="5990BC03" w14:textId="77777777" w:rsidR="00BE42ED" w:rsidRDefault="00BE42ED" w:rsidP="00BE42ED">
      <w:pPr>
        <w:pStyle w:val="BodyText"/>
        <w:ind w:left="720"/>
      </w:pPr>
      <w:r>
        <w:t>And the 3</w:t>
      </w:r>
      <w:r w:rsidRPr="0049607F">
        <w:rPr>
          <w:vertAlign w:val="superscript"/>
        </w:rPr>
        <w:t>rd</w:t>
      </w:r>
      <w:r>
        <w:t xml:space="preserve"> paragraph as follows:</w:t>
      </w:r>
    </w:p>
    <w:p w14:paraId="2089AFC9" w14:textId="77777777" w:rsidR="00BE42ED" w:rsidRDefault="00BE42ED" w:rsidP="00BE42ED">
      <w:pPr>
        <w:pStyle w:val="BodyText"/>
        <w:ind w:left="1170"/>
      </w:pPr>
      <w:r>
        <w:t xml:space="preserve">Recently, new secondary battery technologies have appeared, including lithium batteries, nickel-metal-hydride (Ni-MH) batteries and lithium-iron phosphate (LiFePO4) batteries. </w:t>
      </w:r>
      <w:ins w:id="46" w:author="peterpd" w:date="2013-03-19T17:30:00Z">
        <w:r>
          <w:t xml:space="preserve">All of which </w:t>
        </w:r>
      </w:ins>
      <w:del w:id="47" w:author="peterpd" w:date="2013-03-19T17:30:00Z">
        <w:r w:rsidDel="0049607F">
          <w:delText xml:space="preserve">The last </w:delText>
        </w:r>
      </w:del>
      <w:r>
        <w:t>offers lower weight and longer life span from more charge-discharge cycles</w:t>
      </w:r>
      <w:del w:id="48" w:author="peterpd" w:date="2013-03-19T17:31:00Z">
        <w:r w:rsidDel="0049607F">
          <w:delText>.</w:delText>
        </w:r>
      </w:del>
      <w:ins w:id="49" w:author="peterpd" w:date="2013-03-19T17:31:00Z">
        <w:r>
          <w:t>, for a given capacity.</w:t>
        </w:r>
      </w:ins>
    </w:p>
    <w:p w14:paraId="5D296CB0" w14:textId="77777777" w:rsidR="00BE42ED" w:rsidRDefault="00BE42ED" w:rsidP="00BE42ED">
      <w:pPr>
        <w:pStyle w:val="BodyText"/>
        <w:ind w:left="1170"/>
      </w:pPr>
    </w:p>
    <w:p w14:paraId="193B7E65" w14:textId="77777777" w:rsidR="00BE42ED" w:rsidRDefault="00BE42ED" w:rsidP="00BE42ED">
      <w:pPr>
        <w:pStyle w:val="BodyText"/>
        <w:numPr>
          <w:ilvl w:val="0"/>
          <w:numId w:val="31"/>
        </w:numPr>
        <w:ind w:left="720"/>
      </w:pPr>
      <w:r>
        <w:t>Page 143 – 7.3.1 Principal types – Lead Acid</w:t>
      </w:r>
    </w:p>
    <w:p w14:paraId="1A6CB618" w14:textId="77777777" w:rsidR="00BE42ED" w:rsidRDefault="00BE42ED" w:rsidP="00BE42ED">
      <w:pPr>
        <w:pStyle w:val="BodyText"/>
        <w:ind w:left="720"/>
      </w:pPr>
      <w:r>
        <w:t>Amend the 1</w:t>
      </w:r>
      <w:r w:rsidRPr="0049607F">
        <w:rPr>
          <w:vertAlign w:val="superscript"/>
        </w:rPr>
        <w:t>st</w:t>
      </w:r>
      <w:r>
        <w:t xml:space="preserve"> paragraph as follows:</w:t>
      </w:r>
    </w:p>
    <w:p w14:paraId="5792828C" w14:textId="77777777" w:rsidR="00BE42ED" w:rsidRDefault="00BE42ED" w:rsidP="00BE42ED">
      <w:pPr>
        <w:pStyle w:val="BodyText"/>
        <w:ind w:left="1170"/>
      </w:pPr>
      <w:r>
        <w:t xml:space="preserve">The basic form of this battery uses a lead dioxide positive plate and a </w:t>
      </w:r>
      <w:ins w:id="50" w:author="peterpd" w:date="2013-03-19T17:34:00Z">
        <w:r>
          <w:t xml:space="preserve">pure </w:t>
        </w:r>
      </w:ins>
      <w:r>
        <w:t xml:space="preserve">lead </w:t>
      </w:r>
      <w:ins w:id="51" w:author="peterpd" w:date="2013-03-19T17:34:00Z">
        <w:r>
          <w:t xml:space="preserve">negative plate </w:t>
        </w:r>
      </w:ins>
      <w:r>
        <w:t xml:space="preserve">immersed in an electrolyte of dilute sulphuric acid. These were originally wet or flooded cells. However in recent years various forms of </w:t>
      </w:r>
      <w:r>
        <w:rPr>
          <w:rFonts w:hint="eastAsia"/>
        </w:rPr>
        <w:t>“</w:t>
      </w:r>
      <w:r>
        <w:t>sealed</w:t>
      </w:r>
      <w:r>
        <w:rPr>
          <w:rFonts w:hint="eastAsia"/>
        </w:rPr>
        <w:t>”</w:t>
      </w:r>
      <w:r>
        <w:t xml:space="preserve"> cell batteries have become available and are quite common in aids to navigation applications.</w:t>
      </w:r>
    </w:p>
    <w:p w14:paraId="2AA707CE" w14:textId="77777777" w:rsidR="00BE42ED" w:rsidRDefault="00BE42ED" w:rsidP="00BE42ED">
      <w:pPr>
        <w:pStyle w:val="BodyText"/>
        <w:ind w:left="1440"/>
      </w:pPr>
    </w:p>
    <w:p w14:paraId="64E34698" w14:textId="77777777" w:rsidR="00BE42ED" w:rsidRDefault="00BE42ED" w:rsidP="00BE42ED">
      <w:pPr>
        <w:pStyle w:val="BodyText"/>
        <w:numPr>
          <w:ilvl w:val="0"/>
          <w:numId w:val="31"/>
        </w:numPr>
        <w:ind w:left="720"/>
      </w:pPr>
      <w:r>
        <w:t>Page 144 – 7.3.2 Primary Cells – Sea-water Cells</w:t>
      </w:r>
    </w:p>
    <w:p w14:paraId="7E183079" w14:textId="77777777" w:rsidR="00BE42ED" w:rsidRDefault="00BE42ED" w:rsidP="00BE42ED">
      <w:pPr>
        <w:pStyle w:val="BodyText"/>
        <w:ind w:left="720"/>
      </w:pPr>
      <w:r>
        <w:t>Amend the 3</w:t>
      </w:r>
      <w:r w:rsidRPr="00906B49">
        <w:rPr>
          <w:vertAlign w:val="superscript"/>
        </w:rPr>
        <w:t>rd</w:t>
      </w:r>
      <w:r>
        <w:t xml:space="preserve"> paragraph as follows:</w:t>
      </w:r>
    </w:p>
    <w:p w14:paraId="01088A72" w14:textId="77777777" w:rsidR="00BE42ED" w:rsidRPr="00906B49" w:rsidRDefault="00BE42ED" w:rsidP="00BE42ED">
      <w:pPr>
        <w:pStyle w:val="BodyText"/>
        <w:ind w:left="1170"/>
      </w:pPr>
      <w:r>
        <w:t xml:space="preserve">Copper was selected for the cathode material because of its inherent antifouling properties. A magnesium anode was considered environmentally acceptable because it is a naturally occurring element of sea water. The cell produces a voltage of 0.8 to 1 volt under load. </w:t>
      </w:r>
      <w:del w:id="52" w:author="peterpd" w:date="2013-03-19T17:51:00Z">
        <w:r w:rsidDel="00906B49">
          <w:delText>Components of the cells under evaluated have been sized to provide around 35,000 watt hours of energy.</w:delText>
        </w:r>
      </w:del>
    </w:p>
    <w:p w14:paraId="3FB3EDE3" w14:textId="77777777" w:rsidR="00BE42ED" w:rsidRDefault="00BE42ED" w:rsidP="00BE42ED">
      <w:pPr>
        <w:pStyle w:val="BodyText"/>
        <w:ind w:left="720"/>
      </w:pPr>
      <w:r>
        <w:t>And the 4</w:t>
      </w:r>
      <w:r w:rsidRPr="00906B49">
        <w:rPr>
          <w:vertAlign w:val="superscript"/>
        </w:rPr>
        <w:t>th</w:t>
      </w:r>
      <w:r>
        <w:t xml:space="preserve"> paragraph as follows:</w:t>
      </w:r>
    </w:p>
    <w:p w14:paraId="74B9F953" w14:textId="77777777" w:rsidR="00F22865" w:rsidRDefault="00BE42ED" w:rsidP="00F22865">
      <w:pPr>
        <w:pStyle w:val="BodyText"/>
        <w:ind w:left="1170"/>
      </w:pPr>
      <w:r>
        <w:t>A</w:t>
      </w:r>
      <w:del w:id="53" w:author="peterpd" w:date="2013-03-19T17:53:00Z">
        <w:r w:rsidDel="00906B49">
          <w:delText>n A</w:delText>
        </w:r>
      </w:del>
      <w:ins w:id="54" w:author="peterpd" w:date="2013-03-19T17:54:00Z">
        <w:r>
          <w:t>D</w:t>
        </w:r>
      </w:ins>
      <w:r>
        <w:t>C-DC converter is used to raise the voltage to the level required by the load as it is impractical to use more than one cell due to the current leakage that would occur.</w:t>
      </w:r>
    </w:p>
    <w:p w14:paraId="1D9EE4FC" w14:textId="77777777" w:rsidR="00F22865" w:rsidRDefault="00F22865" w:rsidP="00F22865">
      <w:pPr>
        <w:pStyle w:val="BodyText"/>
        <w:ind w:left="1170"/>
      </w:pPr>
    </w:p>
    <w:p w14:paraId="73C34686" w14:textId="77777777" w:rsidR="00BE42ED" w:rsidRDefault="00BE42ED" w:rsidP="00F22865">
      <w:pPr>
        <w:pStyle w:val="BodyText"/>
        <w:numPr>
          <w:ilvl w:val="0"/>
          <w:numId w:val="31"/>
        </w:numPr>
        <w:ind w:left="720"/>
      </w:pPr>
      <w:r>
        <w:t>Page 144 – 7.3.3 Internal Combustion Engine/Generators – Diesel Generators</w:t>
      </w:r>
    </w:p>
    <w:p w14:paraId="25757E9D" w14:textId="77777777" w:rsidR="00BE42ED" w:rsidRDefault="00BE42ED" w:rsidP="00F22865">
      <w:pPr>
        <w:pStyle w:val="BodyText"/>
        <w:ind w:left="720"/>
      </w:pPr>
      <w:r>
        <w:t>Add to the 2</w:t>
      </w:r>
      <w:r w:rsidRPr="00906B49">
        <w:rPr>
          <w:vertAlign w:val="superscript"/>
        </w:rPr>
        <w:t>nd</w:t>
      </w:r>
      <w:r>
        <w:t xml:space="preserve"> paragraph as follows:</w:t>
      </w:r>
    </w:p>
    <w:p w14:paraId="2787114C" w14:textId="77777777" w:rsidR="00F22865" w:rsidRDefault="00BE42ED" w:rsidP="00F22865">
      <w:pPr>
        <w:pStyle w:val="BodyText"/>
        <w:ind w:left="1170"/>
      </w:pPr>
      <w:r>
        <w:t xml:space="preserve">The generator capacity to support the operational and domestic loads of a standard lighthouse is in the range of 10 to 30 kW. Diesel generators of this size are expected to consume around 0.4 litres/kWh. </w:t>
      </w:r>
      <w:ins w:id="55" w:author="peterpd" w:date="2013-03-19T17:57:00Z">
        <w:r>
          <w:t>However, smaller generators in the range of 2 to 5kW</w:t>
        </w:r>
      </w:ins>
      <w:ins w:id="56" w:author="peterpd" w:date="2013-03-19T17:58:00Z">
        <w:r>
          <w:t>, combined with batteries and inverter-charger systems are now available to meet th</w:t>
        </w:r>
      </w:ins>
      <w:ins w:id="57" w:author="peterpd" w:date="2013-03-19T17:59:00Z">
        <w:r>
          <w:t>is</w:t>
        </w:r>
      </w:ins>
      <w:ins w:id="58" w:author="peterpd" w:date="2013-03-19T17:58:00Z">
        <w:r>
          <w:t xml:space="preserve"> variable load </w:t>
        </w:r>
      </w:ins>
      <w:ins w:id="59" w:author="peterpd" w:date="2013-03-19T17:59:00Z">
        <w:r>
          <w:t>demand</w:t>
        </w:r>
      </w:ins>
      <w:ins w:id="60" w:author="peterpd" w:date="2013-03-19T18:00:00Z">
        <w:r>
          <w:t>s</w:t>
        </w:r>
      </w:ins>
      <w:ins w:id="61" w:author="peterpd" w:date="2013-03-19T17:59:00Z">
        <w:r>
          <w:t>.</w:t>
        </w:r>
      </w:ins>
    </w:p>
    <w:p w14:paraId="03AF564C" w14:textId="77777777" w:rsidR="00F22865" w:rsidRDefault="00F22865" w:rsidP="00F22865">
      <w:pPr>
        <w:pStyle w:val="BodyText"/>
        <w:ind w:left="1170"/>
      </w:pPr>
    </w:p>
    <w:p w14:paraId="788E523C" w14:textId="77777777" w:rsidR="00BE42ED" w:rsidRDefault="00BE42ED" w:rsidP="00F22865">
      <w:pPr>
        <w:pStyle w:val="BodyText"/>
        <w:numPr>
          <w:ilvl w:val="0"/>
          <w:numId w:val="31"/>
        </w:numPr>
        <w:ind w:left="720"/>
      </w:pPr>
      <w:r>
        <w:t>Page 145 - 7.3.3 Internal Combustion Engine/Generators – Fuel cell</w:t>
      </w:r>
    </w:p>
    <w:p w14:paraId="06F5C395" w14:textId="77777777" w:rsidR="00BE42ED" w:rsidRDefault="00BE42ED" w:rsidP="00F22865">
      <w:pPr>
        <w:pStyle w:val="BodyText"/>
        <w:ind w:left="720"/>
      </w:pPr>
      <w:r>
        <w:t>Amend the 1</w:t>
      </w:r>
      <w:r w:rsidRPr="00045210">
        <w:rPr>
          <w:vertAlign w:val="superscript"/>
        </w:rPr>
        <w:t>st</w:t>
      </w:r>
      <w:r>
        <w:t xml:space="preserve"> paragraph as follows:</w:t>
      </w:r>
    </w:p>
    <w:p w14:paraId="1D5CE14E" w14:textId="77777777" w:rsidR="00BE42ED" w:rsidRDefault="00BE42ED" w:rsidP="00F22865">
      <w:pPr>
        <w:pStyle w:val="BodyText"/>
        <w:ind w:left="1170"/>
      </w:pPr>
      <w:r>
        <w:t xml:space="preserve">This is a solid-state device that uses a catalytic process to oxidise fuel to generate an electrical current. A common fuel is </w:t>
      </w:r>
      <w:del w:id="62" w:author="peterpd" w:date="2013-03-19T18:04:00Z">
        <w:r w:rsidDel="00045210">
          <w:delText>h</w:delText>
        </w:r>
      </w:del>
      <w:ins w:id="63" w:author="peterpd" w:date="2013-03-19T18:04:00Z">
        <w:r>
          <w:t>H</w:t>
        </w:r>
      </w:ins>
      <w:r>
        <w:t xml:space="preserve">ydrogen, or </w:t>
      </w:r>
      <w:del w:id="64" w:author="peterpd" w:date="2013-03-19T18:05:00Z">
        <w:r w:rsidDel="00045210">
          <w:delText>h</w:delText>
        </w:r>
      </w:del>
      <w:ins w:id="65" w:author="peterpd" w:date="2013-03-19T18:05:00Z">
        <w:r>
          <w:t>H</w:t>
        </w:r>
      </w:ins>
      <w:r>
        <w:t>ydrogen rich fuels</w:t>
      </w:r>
      <w:ins w:id="66" w:author="peterpd" w:date="2013-03-19T18:04:00Z">
        <w:r>
          <w:t xml:space="preserve"> such as Methanol</w:t>
        </w:r>
      </w:ins>
      <w:r>
        <w:t>. It can be thought of as a continuously fed battery</w:t>
      </w:r>
      <w:ins w:id="67" w:author="peterpd" w:date="2013-03-19T18:05:00Z">
        <w:r>
          <w:t xml:space="preserve"> ideally preferring a constant load</w:t>
        </w:r>
      </w:ins>
      <w:r>
        <w:t>.</w:t>
      </w:r>
    </w:p>
    <w:p w14:paraId="0F3C2D54" w14:textId="77777777" w:rsidR="00BE42ED" w:rsidRDefault="00BE42ED" w:rsidP="00F22865">
      <w:pPr>
        <w:pStyle w:val="BodyText"/>
        <w:ind w:left="720"/>
      </w:pPr>
      <w:r>
        <w:t>And the 2</w:t>
      </w:r>
      <w:r w:rsidRPr="00045210">
        <w:rPr>
          <w:vertAlign w:val="superscript"/>
        </w:rPr>
        <w:t>nd</w:t>
      </w:r>
      <w:r>
        <w:t xml:space="preserve"> paragraph as follows:</w:t>
      </w:r>
    </w:p>
    <w:p w14:paraId="12A3A7A4" w14:textId="77777777" w:rsidR="00BE42ED" w:rsidRDefault="00BE42ED" w:rsidP="00F22865">
      <w:pPr>
        <w:pStyle w:val="BodyText"/>
        <w:ind w:left="1170"/>
      </w:pPr>
      <w:r>
        <w:lastRenderedPageBreak/>
        <w:t xml:space="preserve">The commercial fuel cell is still </w:t>
      </w:r>
      <w:proofErr w:type="spellStart"/>
      <w:r>
        <w:t>a</w:t>
      </w:r>
      <w:del w:id="68" w:author="peterpd" w:date="2013-03-19T18:10:00Z">
        <w:r w:rsidDel="00721FBD">
          <w:delText>n emergi</w:delText>
        </w:r>
      </w:del>
      <w:del w:id="69" w:author="peterpd" w:date="2013-03-19T18:11:00Z">
        <w:r w:rsidDel="00721FBD">
          <w:delText>ng</w:delText>
        </w:r>
      </w:del>
      <w:ins w:id="70" w:author="peterpd" w:date="2013-03-19T18:11:00Z">
        <w:r>
          <w:t>developing</w:t>
        </w:r>
      </w:ins>
      <w:proofErr w:type="spellEnd"/>
      <w:r>
        <w:t xml:space="preserve"> technology and at this stage is an expensive power source</w:t>
      </w:r>
      <w:r>
        <w:rPr>
          <w:sz w:val="12"/>
          <w:szCs w:val="12"/>
        </w:rPr>
        <w:t>40</w:t>
      </w:r>
      <w:r>
        <w:t xml:space="preserve">. Aids to navigation applications are likely to be limited to situations where solar energy (photovoltaic) is impractical due to limited </w:t>
      </w:r>
      <w:del w:id="71" w:author="peterpd" w:date="2013-03-19T18:13:00Z">
        <w:r w:rsidDel="00721FBD">
          <w:delText>insulation</w:delText>
        </w:r>
      </w:del>
      <w:ins w:id="72" w:author="peterpd" w:date="2013-03-19T18:13:00Z">
        <w:r>
          <w:t>insolation</w:t>
        </w:r>
      </w:ins>
      <w:r>
        <w:t xml:space="preserve"> or icing conditions.</w:t>
      </w:r>
    </w:p>
    <w:p w14:paraId="2B62F3EE" w14:textId="77777777" w:rsidR="00BE42ED" w:rsidRDefault="00BE42ED" w:rsidP="00F22865">
      <w:pPr>
        <w:pStyle w:val="BodyText"/>
        <w:ind w:left="720"/>
      </w:pPr>
      <w:r>
        <w:t>Add a 4</w:t>
      </w:r>
      <w:r w:rsidRPr="00721FBD">
        <w:rPr>
          <w:vertAlign w:val="superscript"/>
        </w:rPr>
        <w:t>th</w:t>
      </w:r>
      <w:r>
        <w:t xml:space="preserve"> paragraph as follows:</w:t>
      </w:r>
    </w:p>
    <w:p w14:paraId="0E34B187" w14:textId="77777777" w:rsidR="00F22865" w:rsidRDefault="00BE42ED" w:rsidP="00F22865">
      <w:pPr>
        <w:pStyle w:val="BodyText"/>
        <w:ind w:left="1170"/>
      </w:pPr>
      <w:ins w:id="73" w:author="peterpd" w:date="2013-03-19T18:15:00Z">
        <w:r>
          <w:t xml:space="preserve">Fuel cells do present an environmentally suitable solution, as </w:t>
        </w:r>
      </w:ins>
      <w:ins w:id="74" w:author="peterpd" w:date="2013-03-19T18:16:00Z">
        <w:r>
          <w:t>M</w:t>
        </w:r>
      </w:ins>
      <w:ins w:id="75" w:author="peterpd" w:date="2013-03-19T18:15:00Z">
        <w:r>
          <w:t xml:space="preserve">ethanol </w:t>
        </w:r>
      </w:ins>
      <w:ins w:id="76" w:author="peterpd" w:date="2013-03-19T18:16:00Z">
        <w:r>
          <w:t xml:space="preserve">can be manufactured from </w:t>
        </w:r>
      </w:ins>
      <w:ins w:id="77" w:author="peterpd" w:date="2013-03-19T18:18:00Z">
        <w:r>
          <w:t>sustainable</w:t>
        </w:r>
      </w:ins>
      <w:ins w:id="78" w:author="peterpd" w:date="2013-03-19T18:16:00Z">
        <w:r>
          <w:t xml:space="preserve"> sources and the </w:t>
        </w:r>
        <w:proofErr w:type="spellStart"/>
        <w:proofErr w:type="gramStart"/>
        <w:r>
          <w:t>byproducts</w:t>
        </w:r>
        <w:proofErr w:type="spellEnd"/>
        <w:r>
          <w:t xml:space="preserve"> of the generation of electrical energy is</w:t>
        </w:r>
        <w:proofErr w:type="gramEnd"/>
        <w:r>
          <w:t xml:space="preserve"> heat and water.</w:t>
        </w:r>
      </w:ins>
    </w:p>
    <w:p w14:paraId="168B4723" w14:textId="77777777" w:rsidR="00F22865" w:rsidRDefault="00F22865" w:rsidP="00F22865">
      <w:pPr>
        <w:pStyle w:val="BodyText"/>
        <w:ind w:left="1170"/>
      </w:pPr>
    </w:p>
    <w:p w14:paraId="7834BAF1" w14:textId="77777777" w:rsidR="00BE42ED" w:rsidRDefault="00BE42ED" w:rsidP="00F22865">
      <w:pPr>
        <w:pStyle w:val="BodyText"/>
        <w:numPr>
          <w:ilvl w:val="0"/>
          <w:numId w:val="31"/>
        </w:numPr>
        <w:ind w:left="720"/>
      </w:pPr>
      <w:r>
        <w:t>Page 145 - 7.4.1 Electrical Loads</w:t>
      </w:r>
    </w:p>
    <w:p w14:paraId="19F4965B" w14:textId="77777777" w:rsidR="00F22865" w:rsidRDefault="00953ACE" w:rsidP="00F22865">
      <w:pPr>
        <w:pStyle w:val="BodyText"/>
        <w:ind w:left="720"/>
      </w:pPr>
      <w:r>
        <w:rPr>
          <w:b/>
          <w:noProof/>
          <w:lang w:val="en-GB" w:eastAsia="en-GB"/>
        </w:rPr>
        <w:pict w14:anchorId="6181DCD9">
          <v:shape id="_x0000_s1030" type="#_x0000_t202" style="position:absolute;left:0;text-align:left;margin-left:0;margin-top:18.7pt;width:443.05pt;height:53.6pt;z-index:251662336;mso-position-horizontal:center" fillcolor="#d8d8d8 [2732]" stroked="f">
            <v:textbox>
              <w:txbxContent>
                <w:p w14:paraId="0F7E9F54" w14:textId="77777777" w:rsidR="0073163D" w:rsidRPr="007A2261" w:rsidRDefault="0073163D" w:rsidP="00BE42ED">
                  <w:pPr>
                    <w:pStyle w:val="BodyText"/>
                    <w:jc w:val="left"/>
                    <w:rPr>
                      <w:b/>
                    </w:rPr>
                  </w:pPr>
                  <w:r w:rsidRPr="007A2261">
                    <w:rPr>
                      <w:b/>
                    </w:rPr>
                    <w:t>Refer to IALA publication:</w:t>
                  </w:r>
                </w:p>
                <w:p w14:paraId="07B32400" w14:textId="77777777" w:rsidR="0073163D" w:rsidRPr="007A2261" w:rsidRDefault="0073163D" w:rsidP="00BE42ED">
                  <w:pPr>
                    <w:pStyle w:val="BodyText"/>
                    <w:jc w:val="left"/>
                  </w:pPr>
                  <w:r w:rsidRPr="007A2261">
                    <w:rPr>
                      <w:i/>
                    </w:rPr>
                    <w:t>IALA Guideline 1011</w:t>
                  </w:r>
                  <w:r>
                    <w:rPr>
                      <w:i/>
                    </w:rPr>
                    <w:t xml:space="preserve"> </w:t>
                  </w:r>
                  <w:r w:rsidRPr="007A2261">
                    <w:rPr>
                      <w:i/>
                    </w:rPr>
                    <w:t>On A Standard Method For Defining And Calculating The Load Profile Of Aids To Navigation</w:t>
                  </w:r>
                </w:p>
                <w:p w14:paraId="7E78B63D" w14:textId="77777777" w:rsidR="0073163D" w:rsidRDefault="0073163D" w:rsidP="00BE42ED">
                  <w:pPr>
                    <w:jc w:val="center"/>
                  </w:pPr>
                </w:p>
              </w:txbxContent>
            </v:textbox>
            <w10:wrap type="square"/>
          </v:shape>
        </w:pict>
      </w:r>
      <w:r w:rsidR="00BE42ED">
        <w:t>After all the bullet points add the following reference:</w:t>
      </w:r>
    </w:p>
    <w:p w14:paraId="5738DCA0" w14:textId="77777777" w:rsidR="00F22865" w:rsidRDefault="00F22865" w:rsidP="00F22865">
      <w:pPr>
        <w:pStyle w:val="BodyText"/>
        <w:ind w:left="720"/>
      </w:pPr>
    </w:p>
    <w:p w14:paraId="3B74CF7A" w14:textId="77777777" w:rsidR="00F22865" w:rsidRDefault="00F22865" w:rsidP="00F22865">
      <w:pPr>
        <w:pStyle w:val="BodyText"/>
        <w:ind w:left="720"/>
      </w:pPr>
    </w:p>
    <w:p w14:paraId="0B483DA3" w14:textId="77777777" w:rsidR="00F22865" w:rsidRDefault="00F22865" w:rsidP="00F22865">
      <w:pPr>
        <w:pStyle w:val="BodyText"/>
        <w:ind w:left="720"/>
      </w:pPr>
    </w:p>
    <w:p w14:paraId="6D71402C" w14:textId="77777777" w:rsidR="00F22865" w:rsidRDefault="00F22865" w:rsidP="00F22865">
      <w:pPr>
        <w:pStyle w:val="BodyText"/>
        <w:ind w:left="720"/>
      </w:pPr>
    </w:p>
    <w:p w14:paraId="2CB7CD66" w14:textId="77777777" w:rsidR="00BE42ED" w:rsidRDefault="00BE42ED" w:rsidP="00F22865">
      <w:pPr>
        <w:pStyle w:val="BodyText"/>
        <w:numPr>
          <w:ilvl w:val="0"/>
          <w:numId w:val="31"/>
        </w:numPr>
        <w:ind w:left="720"/>
      </w:pPr>
      <w:r>
        <w:t>Page 146 – 7.5 Non-Electric Energy Sources – Acetylene</w:t>
      </w:r>
    </w:p>
    <w:p w14:paraId="224F8DCF" w14:textId="77777777" w:rsidR="00F22865" w:rsidRDefault="00BE42ED" w:rsidP="00F22865">
      <w:pPr>
        <w:pStyle w:val="BodyText"/>
        <w:ind w:left="720"/>
      </w:pPr>
      <w:r>
        <w:t>Does anybody use Acetylene for aids to navigation, given the use of solar and the difficulties in the manufacture of the gas mantles? If not, then this section can be removed and Acetylene removed from table 23 on page 139.</w:t>
      </w:r>
    </w:p>
    <w:p w14:paraId="61000A2D" w14:textId="77777777" w:rsidR="00F22865" w:rsidRDefault="00F22865" w:rsidP="00F22865">
      <w:pPr>
        <w:pStyle w:val="BodyText"/>
        <w:ind w:left="720"/>
      </w:pPr>
    </w:p>
    <w:p w14:paraId="5993413B" w14:textId="77777777" w:rsidR="00BE42ED" w:rsidRDefault="00BE42ED" w:rsidP="00F22865">
      <w:pPr>
        <w:pStyle w:val="BodyText"/>
        <w:numPr>
          <w:ilvl w:val="0"/>
          <w:numId w:val="31"/>
        </w:numPr>
        <w:ind w:left="720"/>
      </w:pPr>
      <w:r>
        <w:t>Page 146 – 7.5 Non-Electric Energy Sources – Propane</w:t>
      </w:r>
    </w:p>
    <w:p w14:paraId="013A48F5" w14:textId="77777777" w:rsidR="00BE42ED" w:rsidRDefault="00BE42ED" w:rsidP="00F22865">
      <w:pPr>
        <w:pStyle w:val="BodyText"/>
        <w:tabs>
          <w:tab w:val="left" w:pos="1800"/>
        </w:tabs>
        <w:ind w:left="720"/>
      </w:pPr>
      <w:r>
        <w:t>Amend the 1</w:t>
      </w:r>
      <w:r w:rsidRPr="00045210">
        <w:rPr>
          <w:vertAlign w:val="superscript"/>
        </w:rPr>
        <w:t>st</w:t>
      </w:r>
      <w:r>
        <w:t xml:space="preserve"> paragraph as follows:</w:t>
      </w:r>
    </w:p>
    <w:p w14:paraId="340D8E49" w14:textId="77777777" w:rsidR="00BE42ED" w:rsidRPr="007A2261" w:rsidRDefault="00BE42ED" w:rsidP="00F22865">
      <w:pPr>
        <w:pStyle w:val="BodyText"/>
        <w:ind w:left="1170"/>
      </w:pPr>
      <w:r>
        <w:t>Propane gas (</w:t>
      </w:r>
      <w:ins w:id="79" w:author="peterpd" w:date="2013-03-19T18:42:00Z">
        <w:r>
          <w:t>C</w:t>
        </w:r>
        <w:r w:rsidRPr="007A2261">
          <w:rPr>
            <w:vertAlign w:val="subscript"/>
          </w:rPr>
          <w:t>3</w:t>
        </w:r>
        <w:r>
          <w:t>H</w:t>
        </w:r>
        <w:r w:rsidRPr="007A2261">
          <w:rPr>
            <w:vertAlign w:val="subscript"/>
          </w:rPr>
          <w:t>8</w:t>
        </w:r>
      </w:ins>
      <w:del w:id="80" w:author="peterpd" w:date="2013-03-19T18:42:00Z">
        <w:r w:rsidDel="007A2261">
          <w:delText>CH</w:delText>
        </w:r>
        <w:r w:rsidDel="007A2261">
          <w:rPr>
            <w:sz w:val="12"/>
            <w:szCs w:val="12"/>
          </w:rPr>
          <w:delText xml:space="preserve">3 </w:delText>
        </w:r>
        <w:r w:rsidDel="007A2261">
          <w:delText>CH</w:delText>
        </w:r>
        <w:r w:rsidDel="007A2261">
          <w:rPr>
            <w:sz w:val="12"/>
            <w:szCs w:val="12"/>
          </w:rPr>
          <w:delText xml:space="preserve">2 </w:delText>
        </w:r>
        <w:r w:rsidDel="007A2261">
          <w:delText>CH</w:delText>
        </w:r>
        <w:r w:rsidDel="007A2261">
          <w:rPr>
            <w:sz w:val="12"/>
            <w:szCs w:val="12"/>
          </w:rPr>
          <w:delText>3</w:delText>
        </w:r>
      </w:del>
      <w:r>
        <w:t>) has been used as an alternative fuel to acetylene, particularly in buoys. Although propane has to be consumed in an incandescent mantle burner to provide a white light, it has several advantages over acetylene:</w:t>
      </w:r>
    </w:p>
    <w:p w14:paraId="0718519A" w14:textId="77777777" w:rsidR="00A814AC" w:rsidRDefault="00A814AC" w:rsidP="00F22865">
      <w:pPr>
        <w:pStyle w:val="BodyText"/>
        <w:ind w:left="720"/>
      </w:pPr>
    </w:p>
    <w:p w14:paraId="4AFF4012" w14:textId="77777777" w:rsidR="00C16205" w:rsidRDefault="00F22865" w:rsidP="00F22865">
      <w:pPr>
        <w:pStyle w:val="BodyText"/>
        <w:numPr>
          <w:ilvl w:val="0"/>
          <w:numId w:val="31"/>
        </w:numPr>
        <w:ind w:left="720"/>
      </w:pPr>
      <w:r>
        <w:t>Page 1</w:t>
      </w:r>
      <w:r w:rsidR="00C16205">
        <w:t>30</w:t>
      </w:r>
      <w:r>
        <w:t xml:space="preserve"> – </w:t>
      </w:r>
      <w:r w:rsidR="00C16205">
        <w:t>6.5.4 Range of a Sound Signal</w:t>
      </w:r>
    </w:p>
    <w:p w14:paraId="3D49E0CC" w14:textId="77777777" w:rsidR="00C16205" w:rsidRDefault="00C16205" w:rsidP="00F22865">
      <w:pPr>
        <w:pStyle w:val="BodyText"/>
        <w:tabs>
          <w:tab w:val="left" w:pos="1800"/>
        </w:tabs>
        <w:ind w:left="720"/>
        <w:rPr>
          <w:lang w:val="en-US"/>
        </w:rPr>
      </w:pPr>
      <w:r>
        <w:rPr>
          <w:lang w:val="en-US"/>
        </w:rPr>
        <w:t>The current recommendation distinguishes between ‘nominal range’ and ‘usual range’. To reduce confusion a single definition should be used. As such it is recommended that Table 20 be removed.</w:t>
      </w:r>
    </w:p>
    <w:p w14:paraId="5641C3A1" w14:textId="77777777" w:rsidR="00C16205" w:rsidRDefault="00C16205" w:rsidP="00F22865">
      <w:pPr>
        <w:pStyle w:val="BodyText"/>
        <w:tabs>
          <w:tab w:val="left" w:pos="1800"/>
        </w:tabs>
        <w:ind w:left="720"/>
        <w:rPr>
          <w:lang w:val="en-US"/>
        </w:rPr>
      </w:pPr>
      <w:r>
        <w:rPr>
          <w:lang w:val="en-US"/>
        </w:rPr>
        <w:t>The sound pressure values in Table 19 have been challenged and it is suggested there are errors. As such it is recommended that all measurements in Table 19 are recalculated and adjusted as required.</w:t>
      </w:r>
    </w:p>
    <w:p w14:paraId="33FAE94E" w14:textId="77777777" w:rsidR="00C16205" w:rsidRDefault="00C16205" w:rsidP="00F22865">
      <w:pPr>
        <w:pStyle w:val="BodyText"/>
        <w:tabs>
          <w:tab w:val="left" w:pos="1800"/>
        </w:tabs>
        <w:ind w:left="720"/>
        <w:rPr>
          <w:lang w:val="en-US"/>
        </w:rPr>
      </w:pPr>
      <w:r>
        <w:rPr>
          <w:lang w:val="en-US"/>
        </w:rPr>
        <w:t xml:space="preserve">The </w:t>
      </w:r>
      <w:proofErr w:type="spellStart"/>
      <w:proofErr w:type="gramStart"/>
      <w:r>
        <w:rPr>
          <w:lang w:val="en-US"/>
        </w:rPr>
        <w:t>Pn</w:t>
      </w:r>
      <w:proofErr w:type="spellEnd"/>
      <w:r>
        <w:rPr>
          <w:lang w:val="en-US"/>
        </w:rPr>
        <w:t>(</w:t>
      </w:r>
      <w:proofErr w:type="gramEnd"/>
      <w:r>
        <w:rPr>
          <w:lang w:val="en-US"/>
        </w:rPr>
        <w:t>NM) / f(Hz) box should be better clarified so it is clearer as to which axis the measurement is relevant to.</w:t>
      </w:r>
    </w:p>
    <w:p w14:paraId="3BD52BCE" w14:textId="77777777" w:rsidR="00C16205" w:rsidRDefault="00C16205" w:rsidP="00F22865">
      <w:pPr>
        <w:pStyle w:val="BodyText"/>
        <w:tabs>
          <w:tab w:val="left" w:pos="1800"/>
        </w:tabs>
        <w:ind w:left="720"/>
        <w:rPr>
          <w:lang w:val="en-US"/>
        </w:rPr>
      </w:pPr>
    </w:p>
    <w:p w14:paraId="7BFE48D6" w14:textId="77777777" w:rsidR="005B5CE3" w:rsidRPr="005B5CE3" w:rsidRDefault="00C16205" w:rsidP="00C16205">
      <w:pPr>
        <w:pStyle w:val="BodyText"/>
        <w:numPr>
          <w:ilvl w:val="0"/>
          <w:numId w:val="31"/>
        </w:numPr>
        <w:ind w:left="720"/>
        <w:rPr>
          <w:rFonts w:cs="Arial"/>
          <w:szCs w:val="22"/>
        </w:rPr>
      </w:pPr>
      <w:r w:rsidRPr="005B5CE3">
        <w:rPr>
          <w:rFonts w:cs="Arial"/>
        </w:rPr>
        <w:t xml:space="preserve">Page </w:t>
      </w:r>
      <w:r w:rsidR="005B5CE3">
        <w:rPr>
          <w:rFonts w:cs="Arial"/>
        </w:rPr>
        <w:t>67</w:t>
      </w:r>
      <w:r w:rsidRPr="005B5CE3">
        <w:rPr>
          <w:rFonts w:cs="Arial"/>
        </w:rPr>
        <w:t xml:space="preserve"> – </w:t>
      </w:r>
      <w:r w:rsidR="005B5CE3" w:rsidRPr="005B5CE3">
        <w:rPr>
          <w:rFonts w:cs="Arial"/>
        </w:rPr>
        <w:t>3.2.6</w:t>
      </w:r>
      <w:r w:rsidRPr="005B5CE3">
        <w:rPr>
          <w:rFonts w:cs="Arial"/>
        </w:rPr>
        <w:t xml:space="preserve"> </w:t>
      </w:r>
      <w:r w:rsidR="005B5CE3" w:rsidRPr="005B5CE3">
        <w:rPr>
          <w:rFonts w:cs="Arial"/>
        </w:rPr>
        <w:t>Buoys</w:t>
      </w:r>
    </w:p>
    <w:p w14:paraId="653D3320" w14:textId="77777777" w:rsidR="005B5CE3" w:rsidRPr="005B5CE3" w:rsidRDefault="005B5CE3" w:rsidP="00C16205">
      <w:pPr>
        <w:pStyle w:val="BodyText"/>
        <w:tabs>
          <w:tab w:val="left" w:pos="1800"/>
        </w:tabs>
        <w:ind w:left="720"/>
        <w:rPr>
          <w:rFonts w:cs="Arial"/>
          <w:szCs w:val="22"/>
          <w:lang w:val="en-US"/>
        </w:rPr>
      </w:pPr>
      <w:r w:rsidRPr="005B5CE3">
        <w:rPr>
          <w:rFonts w:cs="Arial"/>
          <w:szCs w:val="22"/>
          <w:lang w:val="en-US"/>
        </w:rPr>
        <w:t>Amend the first bullet point as follows.</w:t>
      </w:r>
    </w:p>
    <w:p w14:paraId="77DF365A" w14:textId="77777777" w:rsidR="005B5CE3" w:rsidRPr="005B5CE3" w:rsidRDefault="005B5CE3" w:rsidP="005B5CE3">
      <w:pPr>
        <w:pStyle w:val="ListBullet"/>
        <w:numPr>
          <w:ilvl w:val="0"/>
          <w:numId w:val="0"/>
        </w:numPr>
        <w:ind w:left="1170"/>
        <w:rPr>
          <w:rFonts w:ascii="Arial" w:hAnsi="Arial" w:cs="Arial"/>
          <w:sz w:val="22"/>
          <w:szCs w:val="22"/>
        </w:rPr>
      </w:pPr>
      <w:r w:rsidRPr="005B5CE3">
        <w:rPr>
          <w:rFonts w:ascii="Arial" w:hAnsi="Arial" w:cs="Arial"/>
          <w:sz w:val="22"/>
          <w:szCs w:val="22"/>
        </w:rPr>
        <w:t xml:space="preserve">where lights are exhibited they are usually solar or </w:t>
      </w:r>
      <w:r w:rsidRPr="005B5CE3">
        <w:rPr>
          <w:rFonts w:ascii="Arial" w:hAnsi="Arial" w:cs="Arial"/>
          <w:strike/>
          <w:color w:val="4BACC6" w:themeColor="accent5"/>
          <w:sz w:val="22"/>
          <w:szCs w:val="22"/>
        </w:rPr>
        <w:t xml:space="preserve">single cycle </w:t>
      </w:r>
      <w:r w:rsidRPr="005B5CE3">
        <w:rPr>
          <w:rFonts w:ascii="Arial" w:hAnsi="Arial" w:cs="Arial"/>
          <w:color w:val="4BACC6" w:themeColor="accent5"/>
          <w:sz w:val="22"/>
          <w:szCs w:val="22"/>
        </w:rPr>
        <w:t>primary</w:t>
      </w:r>
      <w:r w:rsidRPr="005B5CE3">
        <w:rPr>
          <w:rFonts w:ascii="Arial" w:hAnsi="Arial" w:cs="Arial"/>
          <w:sz w:val="22"/>
          <w:szCs w:val="22"/>
        </w:rPr>
        <w:t xml:space="preserve"> battery powered, however gas powered buoys are still in operation;</w:t>
      </w:r>
    </w:p>
    <w:p w14:paraId="493511D5" w14:textId="77777777" w:rsidR="0073163D" w:rsidRPr="0073163D" w:rsidRDefault="0073163D" w:rsidP="0073163D">
      <w:pPr>
        <w:pStyle w:val="BodyText"/>
        <w:tabs>
          <w:tab w:val="left" w:pos="1800"/>
        </w:tabs>
        <w:ind w:left="720"/>
        <w:jc w:val="left"/>
        <w:rPr>
          <w:sz w:val="32"/>
          <w:lang w:val="en-US"/>
        </w:rPr>
      </w:pPr>
      <w:r w:rsidRPr="0073163D">
        <w:rPr>
          <w:sz w:val="32"/>
          <w:lang w:val="en-US"/>
        </w:rPr>
        <w:t>Moorings</w:t>
      </w:r>
      <w:r w:rsidR="00AE4A37">
        <w:rPr>
          <w:sz w:val="32"/>
          <w:lang w:val="en-US"/>
        </w:rPr>
        <w:t xml:space="preserve"> - section 3.2.6</w:t>
      </w:r>
    </w:p>
    <w:p w14:paraId="13F9EB07" w14:textId="77777777" w:rsidR="0073163D" w:rsidRPr="0073163D" w:rsidRDefault="0073163D" w:rsidP="0073163D">
      <w:pPr>
        <w:pStyle w:val="BodyText"/>
        <w:numPr>
          <w:ilvl w:val="0"/>
          <w:numId w:val="34"/>
        </w:numPr>
        <w:tabs>
          <w:tab w:val="left" w:pos="1800"/>
        </w:tabs>
        <w:rPr>
          <w:lang w:val="en-US"/>
        </w:rPr>
      </w:pPr>
      <w:r w:rsidRPr="0073163D">
        <w:rPr>
          <w:lang w:val="en-US"/>
        </w:rPr>
        <w:lastRenderedPageBreak/>
        <w:t xml:space="preserve">Page70 </w:t>
      </w:r>
    </w:p>
    <w:p w14:paraId="75BA2C6E" w14:textId="77777777" w:rsidR="0073163D" w:rsidRPr="0073163D" w:rsidRDefault="0073163D" w:rsidP="0073163D">
      <w:r w:rsidRPr="0073163D">
        <w:t>Bottom of page   ‘Refer to IALA publications’  Include in this box the new Guideline on Daymarks 1094 and the Guideline on the Hydrostatic Design of Buoys; when approved.</w:t>
      </w:r>
    </w:p>
    <w:p w14:paraId="02475D58" w14:textId="77777777" w:rsidR="0073163D" w:rsidRPr="0073163D" w:rsidRDefault="0073163D" w:rsidP="0073163D">
      <w:pPr>
        <w:rPr>
          <w:color w:val="FF0000"/>
        </w:rPr>
      </w:pPr>
    </w:p>
    <w:p w14:paraId="06D4A34F" w14:textId="77777777" w:rsidR="005B5CE3" w:rsidRDefault="005B5CE3" w:rsidP="005B5CE3">
      <w:pPr>
        <w:pStyle w:val="BodyText"/>
        <w:numPr>
          <w:ilvl w:val="0"/>
          <w:numId w:val="31"/>
        </w:numPr>
        <w:ind w:left="720"/>
      </w:pPr>
      <w:r>
        <w:t>Page 71 –Mooring Design and Swing Radius</w:t>
      </w:r>
    </w:p>
    <w:p w14:paraId="2689B2DE" w14:textId="77777777" w:rsidR="005B5CE3" w:rsidRDefault="005B5CE3" w:rsidP="005B5CE3">
      <w:pPr>
        <w:pStyle w:val="BodyText"/>
        <w:tabs>
          <w:tab w:val="left" w:pos="1800"/>
        </w:tabs>
        <w:ind w:left="720"/>
        <w:rPr>
          <w:lang w:val="en-US"/>
        </w:rPr>
      </w:pPr>
      <w:r>
        <w:rPr>
          <w:lang w:val="en-US"/>
        </w:rPr>
        <w:t>Amend the first paragraph as follows.</w:t>
      </w:r>
    </w:p>
    <w:p w14:paraId="0B9FBCB8" w14:textId="77777777" w:rsidR="005B5CE3" w:rsidRPr="005B5CE3" w:rsidRDefault="005B5CE3" w:rsidP="005B5CE3">
      <w:pPr>
        <w:pStyle w:val="PARAGRAPH"/>
        <w:ind w:left="1170"/>
        <w:rPr>
          <w:rFonts w:ascii="Arial" w:hAnsi="Arial" w:cs="Arial"/>
          <w:sz w:val="22"/>
          <w:szCs w:val="22"/>
        </w:rPr>
      </w:pPr>
      <w:r w:rsidRPr="005B5CE3">
        <w:rPr>
          <w:rFonts w:ascii="Arial" w:hAnsi="Arial" w:cs="Arial"/>
          <w:sz w:val="22"/>
          <w:szCs w:val="22"/>
        </w:rPr>
        <w:t xml:space="preserve">The mooring system for a floating aid to navigation is the sum of the components that keep the aid within a nominated area.  These components have to withstand the forces of wind, wave and current on the floating aid and drag on the mooring line.  </w:t>
      </w:r>
      <w:r w:rsidRPr="005B5CE3">
        <w:rPr>
          <w:rFonts w:ascii="Arial" w:hAnsi="Arial" w:cs="Arial"/>
          <w:color w:val="31849B" w:themeColor="accent5" w:themeShade="BF"/>
          <w:sz w:val="22"/>
          <w:szCs w:val="22"/>
        </w:rPr>
        <w:t>Methods for determining the forces are covered in the IALA Guideline 1066 on the design of Floating Aid to Navigation Moorings</w:t>
      </w:r>
      <w:r w:rsidRPr="005B5CE3">
        <w:rPr>
          <w:rFonts w:ascii="Arial" w:hAnsi="Arial" w:cs="Arial"/>
          <w:sz w:val="22"/>
          <w:szCs w:val="22"/>
        </w:rPr>
        <w:t>.  The basic assumptions made are that the:</w:t>
      </w:r>
    </w:p>
    <w:p w14:paraId="0A178D6A" w14:textId="77777777" w:rsidR="00AE4A37" w:rsidRDefault="00AE4A37" w:rsidP="00AE4A37">
      <w:pPr>
        <w:pStyle w:val="BodyText"/>
        <w:tabs>
          <w:tab w:val="left" w:pos="1800"/>
        </w:tabs>
        <w:rPr>
          <w:lang w:val="en-US"/>
        </w:rPr>
      </w:pPr>
      <w:r>
        <w:rPr>
          <w:lang w:val="en-US"/>
        </w:rPr>
        <w:t>Amend the first bullet point as follows.</w:t>
      </w:r>
    </w:p>
    <w:p w14:paraId="4498DDEF" w14:textId="77777777" w:rsidR="005B5CE3" w:rsidRPr="005B5CE3" w:rsidRDefault="00AE4A37" w:rsidP="005B5CE3">
      <w:pPr>
        <w:pStyle w:val="PARAGRAPH"/>
        <w:ind w:left="1170"/>
        <w:rPr>
          <w:rFonts w:ascii="Arial" w:hAnsi="Arial" w:cs="Arial"/>
          <w:strike/>
          <w:sz w:val="22"/>
          <w:szCs w:val="22"/>
        </w:rPr>
      </w:pPr>
      <w:proofErr w:type="gramStart"/>
      <w:r>
        <w:rPr>
          <w:rFonts w:ascii="Arial" w:hAnsi="Arial" w:cs="Arial"/>
          <w:sz w:val="22"/>
          <w:szCs w:val="22"/>
        </w:rPr>
        <w:t>mooring</w:t>
      </w:r>
      <w:proofErr w:type="gramEnd"/>
      <w:r>
        <w:rPr>
          <w:rFonts w:ascii="Arial" w:hAnsi="Arial" w:cs="Arial"/>
          <w:sz w:val="22"/>
          <w:szCs w:val="22"/>
        </w:rPr>
        <w:t xml:space="preserve"> </w:t>
      </w:r>
      <w:r w:rsidRPr="0073163D">
        <w:rPr>
          <w:rFonts w:ascii="Arial" w:hAnsi="Arial" w:cs="Arial"/>
          <w:color w:val="31849B" w:themeColor="accent5" w:themeShade="BF"/>
          <w:sz w:val="22"/>
          <w:szCs w:val="22"/>
        </w:rPr>
        <w:t>chain</w:t>
      </w:r>
      <w:r>
        <w:rPr>
          <w:rFonts w:ascii="Arial" w:hAnsi="Arial" w:cs="Arial"/>
          <w:sz w:val="22"/>
          <w:szCs w:val="22"/>
        </w:rPr>
        <w:t xml:space="preserve"> </w:t>
      </w:r>
      <w:r w:rsidRPr="005B5CE3">
        <w:rPr>
          <w:rFonts w:ascii="Arial" w:hAnsi="Arial" w:cs="Arial"/>
          <w:color w:val="000000" w:themeColor="text1"/>
          <w:sz w:val="22"/>
          <w:szCs w:val="22"/>
        </w:rPr>
        <w:t>is</w:t>
      </w:r>
      <w:r w:rsidRPr="005B5CE3">
        <w:rPr>
          <w:rFonts w:ascii="Arial" w:hAnsi="Arial" w:cs="Arial"/>
          <w:color w:val="4BACC6" w:themeColor="accent5"/>
          <w:sz w:val="22"/>
          <w:szCs w:val="22"/>
        </w:rPr>
        <w:t xml:space="preserve"> </w:t>
      </w:r>
      <w:r w:rsidRPr="005B5CE3">
        <w:rPr>
          <w:rFonts w:ascii="Arial" w:hAnsi="Arial" w:cs="Arial"/>
          <w:color w:val="31849B" w:themeColor="accent5" w:themeShade="BF"/>
          <w:sz w:val="22"/>
          <w:szCs w:val="22"/>
        </w:rPr>
        <w:t>usually</w:t>
      </w:r>
      <w:r>
        <w:rPr>
          <w:rFonts w:ascii="Arial" w:hAnsi="Arial" w:cs="Arial"/>
          <w:color w:val="4BACC6" w:themeColor="accent5"/>
          <w:sz w:val="22"/>
          <w:szCs w:val="22"/>
        </w:rPr>
        <w:t xml:space="preserve"> </w:t>
      </w:r>
      <w:r w:rsidRPr="005B5CE3">
        <w:rPr>
          <w:rFonts w:ascii="Arial" w:hAnsi="Arial" w:cs="Arial"/>
          <w:color w:val="000000" w:themeColor="text1"/>
          <w:sz w:val="22"/>
          <w:szCs w:val="22"/>
        </w:rPr>
        <w:t xml:space="preserve">tangential </w:t>
      </w:r>
      <w:r w:rsidRPr="005B5CE3">
        <w:rPr>
          <w:rFonts w:ascii="Arial" w:hAnsi="Arial" w:cs="Arial"/>
          <w:sz w:val="22"/>
          <w:szCs w:val="22"/>
        </w:rPr>
        <w:t>to the sea bed</w:t>
      </w:r>
      <w:r w:rsidRPr="005B5CE3">
        <w:rPr>
          <w:rFonts w:ascii="Arial" w:hAnsi="Arial" w:cs="Arial"/>
          <w:color w:val="4BACC6" w:themeColor="accent5"/>
          <w:sz w:val="22"/>
          <w:szCs w:val="22"/>
        </w:rPr>
        <w:t xml:space="preserve"> </w:t>
      </w:r>
      <w:r w:rsidRPr="005B5CE3">
        <w:rPr>
          <w:rFonts w:ascii="Arial" w:hAnsi="Arial" w:cs="Arial"/>
          <w:strike/>
          <w:color w:val="31849B" w:themeColor="accent5" w:themeShade="BF"/>
          <w:sz w:val="22"/>
          <w:szCs w:val="22"/>
        </w:rPr>
        <w:t>under all conditions of current and wind at the site;</w:t>
      </w:r>
    </w:p>
    <w:p w14:paraId="3786E16B" w14:textId="77777777" w:rsidR="00AE4A37" w:rsidRPr="0073163D" w:rsidRDefault="00AE4A37" w:rsidP="00AE4A37">
      <w:pPr>
        <w:pStyle w:val="BodyText"/>
        <w:numPr>
          <w:ilvl w:val="0"/>
          <w:numId w:val="34"/>
        </w:numPr>
        <w:tabs>
          <w:tab w:val="left" w:pos="1800"/>
        </w:tabs>
        <w:rPr>
          <w:color w:val="FF0000"/>
          <w:lang w:val="en-US"/>
        </w:rPr>
      </w:pPr>
      <w:r>
        <w:t xml:space="preserve">Page 71 – </w:t>
      </w:r>
      <w:r w:rsidR="005B5CE3">
        <w:t>Swing Radius</w:t>
      </w:r>
      <w:r w:rsidRPr="00AE4A37">
        <w:rPr>
          <w:color w:val="FF0000"/>
          <w:lang w:val="en-US"/>
        </w:rPr>
        <w:t xml:space="preserve"> </w:t>
      </w:r>
    </w:p>
    <w:p w14:paraId="4C82A1E2"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 xml:space="preserve">Delete the Swing Radius heading and delete the sentence starting ‘The following formula—‘ </w:t>
      </w:r>
    </w:p>
    <w:p w14:paraId="4A89370A" w14:textId="77777777" w:rsidR="00AE4A37" w:rsidRPr="00AE4A37" w:rsidRDefault="00AE4A37" w:rsidP="00AE4A37">
      <w:pPr>
        <w:ind w:left="1134" w:hanging="1134"/>
        <w:rPr>
          <w:rFonts w:cs="Arial"/>
          <w:spacing w:val="8"/>
          <w:szCs w:val="22"/>
          <w:lang w:eastAsia="zh-CN"/>
        </w:rPr>
      </w:pPr>
    </w:p>
    <w:p w14:paraId="0D114F9B"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 xml:space="preserve">Change the next sentence to ‘An approximate value for the minimum length of a chain mooring is given by the following </w:t>
      </w:r>
      <w:proofErr w:type="gramStart"/>
      <w:r w:rsidRPr="00AE4A37">
        <w:rPr>
          <w:rFonts w:cs="Arial"/>
          <w:spacing w:val="8"/>
          <w:szCs w:val="22"/>
          <w:lang w:eastAsia="zh-CN"/>
        </w:rPr>
        <w:t>formulae’  The</w:t>
      </w:r>
      <w:proofErr w:type="gramEnd"/>
      <w:r w:rsidRPr="00AE4A37">
        <w:rPr>
          <w:rFonts w:cs="Arial"/>
          <w:spacing w:val="8"/>
          <w:szCs w:val="22"/>
          <w:lang w:eastAsia="zh-CN"/>
        </w:rPr>
        <w:t xml:space="preserve"> formulae to remain.</w:t>
      </w:r>
    </w:p>
    <w:p w14:paraId="6C27A008" w14:textId="77777777" w:rsidR="00AE4A37" w:rsidRPr="00AE4A37" w:rsidRDefault="00AE4A37" w:rsidP="00AE4A37">
      <w:pPr>
        <w:ind w:left="1134" w:hanging="1134"/>
        <w:rPr>
          <w:rFonts w:cs="Arial"/>
          <w:spacing w:val="8"/>
          <w:szCs w:val="22"/>
          <w:lang w:eastAsia="zh-CN"/>
        </w:rPr>
      </w:pPr>
    </w:p>
    <w:p w14:paraId="473351FC" w14:textId="77777777" w:rsidR="00AE4A37" w:rsidRPr="00AE4A37" w:rsidRDefault="00AE4A37" w:rsidP="00AE4A37">
      <w:pPr>
        <w:ind w:left="1134"/>
        <w:rPr>
          <w:rFonts w:cs="Arial"/>
          <w:spacing w:val="8"/>
          <w:szCs w:val="22"/>
          <w:lang w:eastAsia="zh-CN"/>
        </w:rPr>
      </w:pPr>
      <w:r w:rsidRPr="00AE4A37">
        <w:rPr>
          <w:rFonts w:cs="Arial"/>
          <w:spacing w:val="8"/>
          <w:szCs w:val="22"/>
          <w:lang w:eastAsia="zh-CN"/>
        </w:rPr>
        <w:t>After the formulae include a new heading  ‘Swing Radius’ followed by the text ‘Details are provided for the calculation of the swing radius and for the design of site specific moorings in the Guideline 1066.’</w:t>
      </w:r>
    </w:p>
    <w:p w14:paraId="16DD0CC9" w14:textId="77777777" w:rsidR="00AE4A37" w:rsidRDefault="00AE4A37" w:rsidP="00AE4A37">
      <w:pPr>
        <w:pStyle w:val="BodyText"/>
        <w:tabs>
          <w:tab w:val="left" w:pos="1800"/>
        </w:tabs>
        <w:ind w:left="1134" w:hanging="1134"/>
        <w:rPr>
          <w:lang w:val="en-US"/>
        </w:rPr>
      </w:pPr>
    </w:p>
    <w:p w14:paraId="39404580" w14:textId="77777777" w:rsidR="005B5CE3" w:rsidRDefault="005B5CE3" w:rsidP="005B5CE3">
      <w:pPr>
        <w:pStyle w:val="BodyText"/>
        <w:tabs>
          <w:tab w:val="left" w:pos="1800"/>
        </w:tabs>
        <w:ind w:left="1170"/>
        <w:rPr>
          <w:color w:val="31849B" w:themeColor="accent5" w:themeShade="BF"/>
          <w:lang w:val="en-US"/>
        </w:rPr>
      </w:pPr>
    </w:p>
    <w:p w14:paraId="71B7081A" w14:textId="77777777" w:rsidR="005B5CE3" w:rsidRDefault="005B5CE3" w:rsidP="005B5CE3">
      <w:pPr>
        <w:pStyle w:val="BodyText"/>
        <w:numPr>
          <w:ilvl w:val="0"/>
          <w:numId w:val="31"/>
        </w:numPr>
        <w:ind w:left="720"/>
      </w:pPr>
      <w:r>
        <w:t xml:space="preserve">Page 72 – 3.2.6 Markings and </w:t>
      </w:r>
      <w:proofErr w:type="spellStart"/>
      <w:r>
        <w:t>Topmarks</w:t>
      </w:r>
      <w:proofErr w:type="spellEnd"/>
    </w:p>
    <w:p w14:paraId="15BECE06" w14:textId="77777777" w:rsidR="005B5CE3" w:rsidRDefault="005B5CE3" w:rsidP="005B5CE3">
      <w:pPr>
        <w:pStyle w:val="BodyText"/>
        <w:tabs>
          <w:tab w:val="left" w:pos="1800"/>
        </w:tabs>
        <w:ind w:left="720"/>
        <w:rPr>
          <w:lang w:val="en-US"/>
        </w:rPr>
      </w:pPr>
      <w:r>
        <w:rPr>
          <w:lang w:val="en-US"/>
        </w:rPr>
        <w:t xml:space="preserve">Make the following edit of the second sentence under </w:t>
      </w:r>
      <w:proofErr w:type="spellStart"/>
      <w:r>
        <w:rPr>
          <w:lang w:val="en-US"/>
        </w:rPr>
        <w:t>Topmarks</w:t>
      </w:r>
      <w:proofErr w:type="spellEnd"/>
      <w:r>
        <w:rPr>
          <w:lang w:val="en-US"/>
        </w:rPr>
        <w:t>.</w:t>
      </w:r>
    </w:p>
    <w:p w14:paraId="53F28A54" w14:textId="77777777" w:rsidR="005B5CE3" w:rsidRDefault="005B5CE3" w:rsidP="005B5CE3">
      <w:pPr>
        <w:pStyle w:val="BodyText"/>
        <w:tabs>
          <w:tab w:val="left" w:pos="1800"/>
        </w:tabs>
        <w:ind w:left="1170"/>
        <w:rPr>
          <w:color w:val="31849B" w:themeColor="accent5" w:themeShade="BF"/>
        </w:rPr>
      </w:pPr>
      <w:proofErr w:type="spellStart"/>
      <w:r>
        <w:t>Topmarks</w:t>
      </w:r>
      <w:proofErr w:type="spellEnd"/>
      <w:r>
        <w:t xml:space="preserve"> can be conical, cylindrical, spherical or a cross </w:t>
      </w:r>
      <w:r w:rsidRPr="005B5CE3">
        <w:rPr>
          <w:strike/>
          <w:color w:val="31849B" w:themeColor="accent5" w:themeShade="BF"/>
        </w:rPr>
        <w:t>which can be either diagonal or vertical / perpendicular</w:t>
      </w:r>
      <w:r>
        <w:t>.</w:t>
      </w:r>
    </w:p>
    <w:p w14:paraId="1AB1A3AA" w14:textId="77777777" w:rsidR="005B5CE3" w:rsidRDefault="005B5CE3" w:rsidP="005B5CE3">
      <w:pPr>
        <w:pStyle w:val="BodyText"/>
        <w:tabs>
          <w:tab w:val="left" w:pos="1800"/>
        </w:tabs>
        <w:ind w:left="1170"/>
        <w:rPr>
          <w:color w:val="31849B" w:themeColor="accent5" w:themeShade="BF"/>
          <w:lang w:val="en-US"/>
        </w:rPr>
      </w:pPr>
    </w:p>
    <w:p w14:paraId="2BE080DC" w14:textId="77777777" w:rsidR="00A132A7" w:rsidRDefault="00A132A7" w:rsidP="00A132A7">
      <w:pPr>
        <w:pStyle w:val="BodyText"/>
        <w:numPr>
          <w:ilvl w:val="0"/>
          <w:numId w:val="31"/>
        </w:numPr>
        <w:ind w:left="720"/>
      </w:pPr>
      <w:r>
        <w:t>Page 35 – 3.2.1 Gas Lights</w:t>
      </w:r>
    </w:p>
    <w:p w14:paraId="5EBC3211" w14:textId="77777777" w:rsidR="00A132A7" w:rsidRDefault="00A132A7" w:rsidP="00A132A7">
      <w:pPr>
        <w:pStyle w:val="BodyText"/>
        <w:tabs>
          <w:tab w:val="left" w:pos="1800"/>
        </w:tabs>
        <w:ind w:left="720"/>
        <w:rPr>
          <w:lang w:val="en-US"/>
        </w:rPr>
      </w:pPr>
      <w:r>
        <w:rPr>
          <w:lang w:val="en-US"/>
        </w:rPr>
        <w:t>The last paragraph on the page should be moved directly underneath the title heading for 3.2.1 Gas Lights as it is currently in the incorrect location.</w:t>
      </w:r>
    </w:p>
    <w:p w14:paraId="74D98E37" w14:textId="77777777" w:rsidR="00A132A7" w:rsidRDefault="00A132A7" w:rsidP="00A132A7">
      <w:pPr>
        <w:pStyle w:val="BodyText"/>
        <w:tabs>
          <w:tab w:val="left" w:pos="1800"/>
        </w:tabs>
        <w:ind w:left="720"/>
        <w:rPr>
          <w:lang w:val="en-US"/>
        </w:rPr>
      </w:pPr>
      <w:r>
        <w:rPr>
          <w:lang w:val="en-US"/>
        </w:rPr>
        <w:t>The first paragraph on Acetylene should be edited as follows.</w:t>
      </w:r>
    </w:p>
    <w:p w14:paraId="5931BE3A" w14:textId="77777777" w:rsidR="00A132A7" w:rsidRDefault="00A132A7" w:rsidP="00A132A7">
      <w:pPr>
        <w:pStyle w:val="PARAGRAPH"/>
        <w:ind w:left="1170"/>
        <w:rPr>
          <w:rFonts w:ascii="Arial" w:hAnsi="Arial" w:cs="Arial"/>
          <w:sz w:val="22"/>
          <w:szCs w:val="22"/>
        </w:rPr>
      </w:pPr>
      <w:r>
        <w:rPr>
          <w:rFonts w:ascii="Arial" w:hAnsi="Arial" w:cs="Arial"/>
          <w:strike/>
          <w:color w:val="31849B" w:themeColor="accent5" w:themeShade="BF"/>
          <w:sz w:val="22"/>
          <w:szCs w:val="22"/>
        </w:rPr>
        <w:t xml:space="preserve">The acetylene light has a special place in the history of aids to navigation, primarily for being the first reliable means of automating lighthouses, buoys and beacons during the earlier part of the 20th century. </w:t>
      </w:r>
      <w:r w:rsidRPr="00A132A7">
        <w:rPr>
          <w:rFonts w:ascii="Arial" w:hAnsi="Arial" w:cs="Arial"/>
          <w:sz w:val="22"/>
          <w:szCs w:val="22"/>
        </w:rPr>
        <w:t xml:space="preserve">Acetylene lighting systems originated from the inventions of </w:t>
      </w:r>
      <w:proofErr w:type="spellStart"/>
      <w:r w:rsidRPr="00A132A7">
        <w:rPr>
          <w:rFonts w:ascii="Arial" w:hAnsi="Arial" w:cs="Arial"/>
          <w:sz w:val="22"/>
          <w:szCs w:val="22"/>
        </w:rPr>
        <w:t>Gustaf</w:t>
      </w:r>
      <w:proofErr w:type="spellEnd"/>
      <w:r w:rsidRPr="00A132A7">
        <w:rPr>
          <w:rFonts w:ascii="Arial" w:hAnsi="Arial" w:cs="Arial"/>
          <w:sz w:val="22"/>
          <w:szCs w:val="22"/>
        </w:rPr>
        <w:t xml:space="preserve"> Dalen and were made by a number of suppliers. Acetylene gas has the unusual property of burning with a white flame when correctly mixed with air. This enabled the development of exceptionally reliable open flame lanterns. </w:t>
      </w:r>
    </w:p>
    <w:p w14:paraId="645BA6C9" w14:textId="77777777" w:rsidR="00A132A7" w:rsidRPr="00A132A7" w:rsidRDefault="00A132A7" w:rsidP="00A132A7">
      <w:pPr>
        <w:pStyle w:val="PARAGRAPH"/>
        <w:ind w:left="1170"/>
        <w:rPr>
          <w:rFonts w:ascii="Arial" w:hAnsi="Arial" w:cs="Arial"/>
          <w:sz w:val="22"/>
          <w:szCs w:val="22"/>
        </w:rPr>
      </w:pPr>
    </w:p>
    <w:p w14:paraId="2B1A668E" w14:textId="77777777" w:rsidR="00A132A7" w:rsidRDefault="00A132A7" w:rsidP="00A132A7">
      <w:pPr>
        <w:pStyle w:val="BodyText"/>
        <w:numPr>
          <w:ilvl w:val="0"/>
          <w:numId w:val="31"/>
        </w:numPr>
        <w:ind w:left="720"/>
      </w:pPr>
      <w:r>
        <w:lastRenderedPageBreak/>
        <w:t>Page 35 – 3.2.1 Propane and Butane</w:t>
      </w:r>
    </w:p>
    <w:p w14:paraId="2EDD20E4" w14:textId="77777777" w:rsidR="00A132A7" w:rsidRDefault="00A132A7" w:rsidP="00A132A7">
      <w:pPr>
        <w:pStyle w:val="BodyText"/>
        <w:tabs>
          <w:tab w:val="left" w:pos="1800"/>
        </w:tabs>
        <w:ind w:left="720"/>
        <w:rPr>
          <w:lang w:val="en-US"/>
        </w:rPr>
      </w:pPr>
      <w:r>
        <w:rPr>
          <w:lang w:val="en-US"/>
        </w:rPr>
        <w:t>The first paragraph should be edited as follows.</w:t>
      </w:r>
    </w:p>
    <w:p w14:paraId="7443935B" w14:textId="77777777" w:rsidR="00A132A7" w:rsidRDefault="00A132A7" w:rsidP="00A132A7">
      <w:pPr>
        <w:pStyle w:val="PARAGRAPH"/>
        <w:ind w:left="1170"/>
        <w:rPr>
          <w:rFonts w:ascii="Arial" w:hAnsi="Arial" w:cs="Arial"/>
          <w:sz w:val="22"/>
          <w:szCs w:val="22"/>
        </w:rPr>
      </w:pPr>
      <w:r w:rsidRPr="00A132A7">
        <w:rPr>
          <w:rFonts w:ascii="Arial" w:hAnsi="Arial" w:cs="Arial"/>
          <w:sz w:val="22"/>
          <w:szCs w:val="22"/>
        </w:rPr>
        <w:t>Propane</w:t>
      </w:r>
      <w:r>
        <w:rPr>
          <w:rFonts w:ascii="Arial" w:hAnsi="Arial" w:cs="Arial"/>
          <w:sz w:val="22"/>
          <w:szCs w:val="22"/>
        </w:rPr>
        <w:t xml:space="preserve"> </w:t>
      </w:r>
      <w:r w:rsidRPr="00A132A7">
        <w:rPr>
          <w:rFonts w:ascii="Arial" w:hAnsi="Arial" w:cs="Arial"/>
          <w:strike/>
          <w:color w:val="31849B" w:themeColor="accent5" w:themeShade="BF"/>
          <w:sz w:val="22"/>
          <w:szCs w:val="22"/>
        </w:rPr>
        <w:t>and butane</w:t>
      </w:r>
      <w:r w:rsidRPr="00A132A7">
        <w:rPr>
          <w:rFonts w:ascii="Arial" w:hAnsi="Arial" w:cs="Arial"/>
          <w:sz w:val="22"/>
          <w:szCs w:val="22"/>
        </w:rPr>
        <w:t xml:space="preserve"> gas </w:t>
      </w:r>
      <w:r w:rsidRPr="00A132A7">
        <w:rPr>
          <w:rFonts w:ascii="Arial" w:hAnsi="Arial" w:cs="Arial"/>
          <w:strike/>
          <w:color w:val="31849B" w:themeColor="accent5" w:themeShade="BF"/>
          <w:sz w:val="22"/>
          <w:szCs w:val="22"/>
        </w:rPr>
        <w:t xml:space="preserve">have </w:t>
      </w:r>
      <w:r w:rsidRPr="00A132A7">
        <w:rPr>
          <w:rFonts w:ascii="Arial" w:hAnsi="Arial" w:cs="Arial"/>
          <w:sz w:val="22"/>
          <w:szCs w:val="22"/>
        </w:rPr>
        <w:t>has been used as fuel</w:t>
      </w:r>
      <w:r w:rsidRPr="00A132A7">
        <w:rPr>
          <w:rFonts w:ascii="Arial" w:hAnsi="Arial" w:cs="Arial"/>
          <w:strike/>
          <w:color w:val="31849B" w:themeColor="accent5" w:themeShade="BF"/>
          <w:sz w:val="22"/>
          <w:szCs w:val="22"/>
        </w:rPr>
        <w:t>s</w:t>
      </w:r>
      <w:r w:rsidRPr="00A132A7">
        <w:rPr>
          <w:rFonts w:ascii="Arial" w:hAnsi="Arial" w:cs="Arial"/>
          <w:sz w:val="22"/>
          <w:szCs w:val="22"/>
        </w:rPr>
        <w:t xml:space="preserve"> for gas lighting systems.  The lighting equipment has to use an incandescent mantle burner as </w:t>
      </w:r>
      <w:r w:rsidRPr="00A132A7">
        <w:rPr>
          <w:rFonts w:ascii="Arial" w:hAnsi="Arial" w:cs="Arial"/>
          <w:strike/>
          <w:color w:val="31849B" w:themeColor="accent5" w:themeShade="BF"/>
          <w:sz w:val="22"/>
          <w:szCs w:val="22"/>
        </w:rPr>
        <w:t xml:space="preserve">both gases </w:t>
      </w:r>
      <w:r w:rsidRPr="00A132A7">
        <w:rPr>
          <w:rFonts w:ascii="Arial" w:hAnsi="Arial" w:cs="Arial"/>
          <w:color w:val="31849B" w:themeColor="accent5" w:themeShade="BF"/>
          <w:sz w:val="22"/>
          <w:szCs w:val="22"/>
        </w:rPr>
        <w:t>the gas</w:t>
      </w:r>
      <w:r w:rsidRPr="00A132A7">
        <w:rPr>
          <w:rFonts w:ascii="Arial" w:hAnsi="Arial" w:cs="Arial"/>
          <w:sz w:val="22"/>
          <w:szCs w:val="22"/>
        </w:rPr>
        <w:t xml:space="preserve"> burns with</w:t>
      </w:r>
      <w:r>
        <w:rPr>
          <w:rFonts w:ascii="Arial" w:hAnsi="Arial" w:cs="Arial"/>
          <w:sz w:val="22"/>
          <w:szCs w:val="22"/>
        </w:rPr>
        <w:t xml:space="preserve"> </w:t>
      </w:r>
      <w:proofErr w:type="gramStart"/>
      <w:r w:rsidRPr="00A132A7">
        <w:rPr>
          <w:rFonts w:ascii="Arial" w:hAnsi="Arial" w:cs="Arial"/>
          <w:color w:val="31849B" w:themeColor="accent5" w:themeShade="BF"/>
          <w:sz w:val="22"/>
          <w:szCs w:val="22"/>
        </w:rPr>
        <w:t>an</w:t>
      </w:r>
      <w:proofErr w:type="gramEnd"/>
      <w:r w:rsidRPr="00A132A7">
        <w:rPr>
          <w:rFonts w:ascii="Arial" w:hAnsi="Arial" w:cs="Arial"/>
          <w:sz w:val="22"/>
          <w:szCs w:val="22"/>
        </w:rPr>
        <w:t xml:space="preserve"> yellow/orange flame</w:t>
      </w:r>
      <w:r w:rsidRPr="00A132A7">
        <w:rPr>
          <w:rFonts w:ascii="Arial" w:hAnsi="Arial" w:cs="Arial"/>
          <w:strike/>
          <w:color w:val="31849B" w:themeColor="accent5" w:themeShade="BF"/>
          <w:sz w:val="22"/>
          <w:szCs w:val="22"/>
        </w:rPr>
        <w:t>s</w:t>
      </w:r>
      <w:r w:rsidRPr="00A132A7">
        <w:rPr>
          <w:rFonts w:ascii="Arial" w:hAnsi="Arial" w:cs="Arial"/>
          <w:sz w:val="22"/>
          <w:szCs w:val="22"/>
        </w:rPr>
        <w:t xml:space="preserve"> when an open flame burner is used.</w:t>
      </w:r>
    </w:p>
    <w:p w14:paraId="5F7903AA" w14:textId="77777777" w:rsidR="00EB5CE2" w:rsidRDefault="00EB5CE2" w:rsidP="00A132A7">
      <w:pPr>
        <w:pStyle w:val="PARAGRAPH"/>
        <w:ind w:left="1170"/>
        <w:rPr>
          <w:rFonts w:ascii="Arial" w:hAnsi="Arial" w:cs="Arial"/>
          <w:sz w:val="22"/>
          <w:szCs w:val="22"/>
        </w:rPr>
      </w:pPr>
    </w:p>
    <w:p w14:paraId="408E8978" w14:textId="77777777" w:rsidR="00EB5CE2" w:rsidRDefault="00EB5CE2" w:rsidP="00EB5CE2">
      <w:pPr>
        <w:pStyle w:val="PARAGRAPH"/>
        <w:numPr>
          <w:ilvl w:val="0"/>
          <w:numId w:val="34"/>
        </w:numPr>
        <w:rPr>
          <w:rFonts w:ascii="Arial" w:hAnsi="Arial" w:cs="Arial"/>
          <w:sz w:val="22"/>
          <w:szCs w:val="22"/>
        </w:rPr>
      </w:pPr>
      <w:r>
        <w:rPr>
          <w:rFonts w:ascii="Arial" w:hAnsi="Arial" w:cs="Arial"/>
          <w:sz w:val="22"/>
          <w:szCs w:val="22"/>
        </w:rPr>
        <w:t>Section 8.10 Environment</w:t>
      </w:r>
    </w:p>
    <w:p w14:paraId="373C8BF9" w14:textId="77777777" w:rsidR="00EB5CE2" w:rsidRDefault="00EB5CE2" w:rsidP="00EB5CE2">
      <w:pPr>
        <w:pStyle w:val="PARAGRAPH"/>
        <w:ind w:left="720"/>
        <w:rPr>
          <w:rFonts w:ascii="Arial" w:hAnsi="Arial" w:cs="Arial"/>
          <w:sz w:val="22"/>
          <w:szCs w:val="22"/>
        </w:rPr>
      </w:pPr>
      <w:r>
        <w:rPr>
          <w:rFonts w:ascii="Arial" w:hAnsi="Arial" w:cs="Arial"/>
          <w:sz w:val="22"/>
          <w:szCs w:val="22"/>
        </w:rPr>
        <w:t>Reviewed, no change proposed. (The link to guideline 1036 does not work)</w:t>
      </w:r>
    </w:p>
    <w:p w14:paraId="28D29EF5" w14:textId="77777777" w:rsidR="00EB5CE2" w:rsidRDefault="00EB5CE2" w:rsidP="00EB5CE2">
      <w:pPr>
        <w:pStyle w:val="PARAGRAPH"/>
        <w:rPr>
          <w:rFonts w:ascii="Arial" w:hAnsi="Arial" w:cs="Arial"/>
          <w:sz w:val="22"/>
          <w:szCs w:val="22"/>
        </w:rPr>
      </w:pPr>
    </w:p>
    <w:p w14:paraId="3328EC21" w14:textId="77777777" w:rsidR="00EB5CE2" w:rsidRDefault="00AF71A2" w:rsidP="00EB5CE2">
      <w:pPr>
        <w:pStyle w:val="PARAGRAPH"/>
        <w:numPr>
          <w:ilvl w:val="0"/>
          <w:numId w:val="34"/>
        </w:numPr>
        <w:rPr>
          <w:rFonts w:ascii="Arial" w:hAnsi="Arial" w:cs="Arial"/>
          <w:sz w:val="22"/>
          <w:szCs w:val="22"/>
        </w:rPr>
      </w:pPr>
      <w:r>
        <w:rPr>
          <w:rFonts w:ascii="Arial" w:hAnsi="Arial" w:cs="Arial"/>
          <w:sz w:val="22"/>
          <w:szCs w:val="22"/>
        </w:rPr>
        <w:t>Section 8.11.1 Lens size and Terminology</w:t>
      </w:r>
    </w:p>
    <w:p w14:paraId="43F780A2" w14:textId="77777777" w:rsidR="00AF71A2" w:rsidRDefault="00AF71A2" w:rsidP="00AF71A2">
      <w:pPr>
        <w:pStyle w:val="PARAGRAPH"/>
        <w:ind w:left="720"/>
        <w:rPr>
          <w:rFonts w:ascii="Arial" w:hAnsi="Arial" w:cs="Arial"/>
          <w:sz w:val="22"/>
          <w:szCs w:val="22"/>
        </w:rPr>
      </w:pPr>
      <w:r>
        <w:rPr>
          <w:rFonts w:ascii="Arial" w:hAnsi="Arial" w:cs="Arial"/>
          <w:sz w:val="22"/>
          <w:szCs w:val="22"/>
        </w:rPr>
        <w:t xml:space="preserve">Reviewed, no change to text proposed. </w:t>
      </w:r>
    </w:p>
    <w:p w14:paraId="090EAE1B" w14:textId="77777777" w:rsidR="00AF71A2" w:rsidRDefault="00AF71A2" w:rsidP="00AF71A2">
      <w:pPr>
        <w:pStyle w:val="PARAGRAPH"/>
        <w:ind w:left="720"/>
        <w:rPr>
          <w:rFonts w:ascii="Arial" w:hAnsi="Arial" w:cs="Arial"/>
          <w:i/>
          <w:sz w:val="22"/>
          <w:szCs w:val="22"/>
        </w:rPr>
      </w:pPr>
      <w:r>
        <w:rPr>
          <w:rFonts w:ascii="Arial" w:hAnsi="Arial" w:cs="Arial"/>
          <w:sz w:val="22"/>
          <w:szCs w:val="22"/>
        </w:rPr>
        <w:t xml:space="preserve">Add a reference to Guideline 1049 - </w:t>
      </w:r>
      <w:r w:rsidRPr="00AF71A2">
        <w:rPr>
          <w:rFonts w:ascii="Arial" w:hAnsi="Arial" w:cs="Arial"/>
          <w:i/>
          <w:sz w:val="22"/>
          <w:szCs w:val="22"/>
        </w:rPr>
        <w:t>The Use of Modern light sources in Traditional Lighthouse Optics</w:t>
      </w:r>
    </w:p>
    <w:p w14:paraId="133A00D4" w14:textId="77777777" w:rsidR="00AF71A2" w:rsidRDefault="00AF71A2" w:rsidP="00AF71A2">
      <w:pPr>
        <w:pStyle w:val="PARAGRAPH"/>
        <w:rPr>
          <w:rFonts w:ascii="Arial" w:hAnsi="Arial" w:cs="Arial"/>
          <w:sz w:val="22"/>
          <w:szCs w:val="22"/>
        </w:rPr>
      </w:pPr>
    </w:p>
    <w:p w14:paraId="333E6F47" w14:textId="77777777" w:rsidR="00AF71A2" w:rsidRDefault="00AF71A2" w:rsidP="00AF71A2">
      <w:pPr>
        <w:pStyle w:val="PARAGRAPH"/>
        <w:numPr>
          <w:ilvl w:val="0"/>
          <w:numId w:val="34"/>
        </w:numPr>
        <w:rPr>
          <w:rFonts w:ascii="Arial" w:hAnsi="Arial" w:cs="Arial"/>
          <w:sz w:val="22"/>
          <w:szCs w:val="22"/>
        </w:rPr>
      </w:pPr>
      <w:r>
        <w:rPr>
          <w:rFonts w:ascii="Arial" w:hAnsi="Arial" w:cs="Arial"/>
          <w:sz w:val="22"/>
          <w:szCs w:val="22"/>
        </w:rPr>
        <w:t>Section 8.11.2 Third Party Access to Aids to Navigation Sites</w:t>
      </w:r>
    </w:p>
    <w:p w14:paraId="7D3FBB59" w14:textId="77777777" w:rsidR="00AF71A2" w:rsidRDefault="00236850" w:rsidP="00AF71A2">
      <w:pPr>
        <w:pStyle w:val="PARAGRAPH"/>
        <w:ind w:left="720"/>
        <w:rPr>
          <w:rFonts w:ascii="Arial" w:hAnsi="Arial" w:cs="Arial"/>
          <w:sz w:val="22"/>
          <w:szCs w:val="22"/>
        </w:rPr>
      </w:pPr>
      <w:r>
        <w:rPr>
          <w:rFonts w:ascii="Arial" w:hAnsi="Arial" w:cs="Arial"/>
          <w:sz w:val="22"/>
          <w:szCs w:val="22"/>
        </w:rPr>
        <w:t xml:space="preserve">Add </w:t>
      </w:r>
      <w:r w:rsidR="004343DE">
        <w:rPr>
          <w:rFonts w:ascii="Arial" w:hAnsi="Arial" w:cs="Arial"/>
          <w:sz w:val="22"/>
          <w:szCs w:val="22"/>
        </w:rPr>
        <w:t xml:space="preserve">following sentence after the last bullet point but before the last sentence. </w:t>
      </w:r>
      <w:proofErr w:type="gramStart"/>
      <w:r w:rsidR="004343DE">
        <w:rPr>
          <w:rFonts w:ascii="Arial" w:hAnsi="Arial" w:cs="Arial"/>
          <w:sz w:val="22"/>
          <w:szCs w:val="22"/>
        </w:rPr>
        <w:t>page</w:t>
      </w:r>
      <w:proofErr w:type="gramEnd"/>
      <w:r w:rsidR="004343DE">
        <w:rPr>
          <w:rFonts w:ascii="Arial" w:hAnsi="Arial" w:cs="Arial"/>
          <w:sz w:val="22"/>
          <w:szCs w:val="22"/>
        </w:rPr>
        <w:t xml:space="preserve"> 179</w:t>
      </w:r>
    </w:p>
    <w:p w14:paraId="11034D41" w14:textId="77777777" w:rsidR="004343DE" w:rsidRPr="00AF71A2" w:rsidRDefault="004343DE" w:rsidP="00AF71A2">
      <w:pPr>
        <w:pStyle w:val="PARAGRAPH"/>
        <w:ind w:left="720"/>
        <w:rPr>
          <w:rFonts w:ascii="Arial" w:hAnsi="Arial" w:cs="Arial"/>
          <w:sz w:val="22"/>
          <w:szCs w:val="22"/>
        </w:rPr>
      </w:pPr>
      <w:r>
        <w:rPr>
          <w:rFonts w:ascii="Arial" w:hAnsi="Arial" w:cs="Arial"/>
          <w:sz w:val="22"/>
          <w:szCs w:val="22"/>
        </w:rPr>
        <w:t xml:space="preserve">“Where practical the complimentary use of existing structures or accommodation should be considered as an alternative to a new construction with its consequential environmental impact.” </w:t>
      </w:r>
    </w:p>
    <w:p w14:paraId="46B77D45" w14:textId="77777777" w:rsidR="004343DE" w:rsidRDefault="004343DE" w:rsidP="00722FE4">
      <w:pPr>
        <w:pStyle w:val="BodyText"/>
        <w:tabs>
          <w:tab w:val="left" w:pos="709"/>
        </w:tabs>
        <w:ind w:left="709"/>
        <w:rPr>
          <w:rFonts w:cs="Arial"/>
          <w:i/>
          <w:spacing w:val="8"/>
          <w:szCs w:val="22"/>
          <w:lang w:val="en-GB" w:eastAsia="zh-CN"/>
        </w:rPr>
      </w:pPr>
      <w:r>
        <w:rPr>
          <w:rFonts w:cs="Arial"/>
          <w:spacing w:val="8"/>
          <w:szCs w:val="22"/>
          <w:lang w:val="en-GB" w:eastAsia="zh-CN"/>
        </w:rPr>
        <w:tab/>
      </w:r>
      <w:r w:rsidRPr="004343DE">
        <w:rPr>
          <w:rFonts w:cs="Arial"/>
          <w:spacing w:val="8"/>
          <w:szCs w:val="22"/>
          <w:lang w:val="en-GB" w:eastAsia="zh-CN"/>
        </w:rPr>
        <w:t>Add a reference to Guideline</w:t>
      </w:r>
      <w:r>
        <w:rPr>
          <w:rFonts w:cs="Arial"/>
          <w:spacing w:val="8"/>
          <w:szCs w:val="22"/>
          <w:lang w:val="en-GB" w:eastAsia="zh-CN"/>
        </w:rPr>
        <w:t xml:space="preserve"> 1063</w:t>
      </w:r>
      <w:r w:rsidR="00722FE4">
        <w:rPr>
          <w:rFonts w:cs="Arial"/>
          <w:spacing w:val="8"/>
          <w:szCs w:val="22"/>
          <w:lang w:val="en-GB" w:eastAsia="zh-CN"/>
        </w:rPr>
        <w:t xml:space="preserve"> -</w:t>
      </w:r>
      <w:r>
        <w:rPr>
          <w:rFonts w:cs="Arial"/>
          <w:spacing w:val="8"/>
          <w:szCs w:val="22"/>
          <w:lang w:val="en-GB" w:eastAsia="zh-CN"/>
        </w:rPr>
        <w:t xml:space="preserve"> </w:t>
      </w:r>
      <w:r w:rsidRPr="004343DE">
        <w:rPr>
          <w:rFonts w:cs="Arial"/>
          <w:i/>
          <w:spacing w:val="8"/>
          <w:szCs w:val="22"/>
          <w:lang w:val="en-GB" w:eastAsia="zh-CN"/>
        </w:rPr>
        <w:t>Agreements for Complimentary use of Lighthouse Property</w:t>
      </w:r>
    </w:p>
    <w:p w14:paraId="084DA4EC" w14:textId="77777777" w:rsidR="00722FE4" w:rsidRPr="004343DE" w:rsidRDefault="00722FE4" w:rsidP="00722FE4">
      <w:pPr>
        <w:pStyle w:val="BodyText"/>
        <w:tabs>
          <w:tab w:val="left" w:pos="709"/>
        </w:tabs>
        <w:ind w:left="709"/>
        <w:rPr>
          <w:rFonts w:cs="Arial"/>
          <w:i/>
          <w:spacing w:val="8"/>
          <w:szCs w:val="22"/>
          <w:lang w:val="en-GB" w:eastAsia="zh-CN"/>
        </w:rPr>
      </w:pPr>
    </w:p>
    <w:p w14:paraId="25BCB7F2" w14:textId="77777777" w:rsidR="004343DE" w:rsidRDefault="004343DE" w:rsidP="004343DE">
      <w:pPr>
        <w:pStyle w:val="BodyText"/>
        <w:numPr>
          <w:ilvl w:val="0"/>
          <w:numId w:val="34"/>
        </w:numPr>
        <w:tabs>
          <w:tab w:val="left" w:pos="1800"/>
        </w:tabs>
        <w:rPr>
          <w:rFonts w:cs="Arial"/>
          <w:szCs w:val="22"/>
          <w:lang w:val="en-US"/>
        </w:rPr>
      </w:pPr>
      <w:r>
        <w:rPr>
          <w:rFonts w:cs="Arial"/>
          <w:szCs w:val="22"/>
          <w:lang w:val="en-US"/>
        </w:rPr>
        <w:t>Section 8.12</w:t>
      </w:r>
      <w:r>
        <w:rPr>
          <w:rFonts w:cs="Arial"/>
          <w:szCs w:val="22"/>
          <w:lang w:val="en-US"/>
        </w:rPr>
        <w:tab/>
        <w:t>Human Resources Issues</w:t>
      </w:r>
    </w:p>
    <w:p w14:paraId="53E979F5" w14:textId="77777777" w:rsidR="00722FE4" w:rsidRDefault="00722FE4" w:rsidP="00722FE4">
      <w:pPr>
        <w:pStyle w:val="BodyText"/>
        <w:tabs>
          <w:tab w:val="left" w:pos="1800"/>
        </w:tabs>
        <w:rPr>
          <w:rFonts w:cs="Arial"/>
          <w:szCs w:val="22"/>
          <w:lang w:val="en-US"/>
        </w:rPr>
      </w:pPr>
      <w:r>
        <w:rPr>
          <w:rFonts w:cs="Arial"/>
          <w:szCs w:val="22"/>
          <w:lang w:val="en-US"/>
        </w:rPr>
        <w:t xml:space="preserve">Paragraph 2 – STCW is not in the glossary, include “(Standards of Training &amp; Certification for </w:t>
      </w:r>
      <w:proofErr w:type="spellStart"/>
      <w:r>
        <w:rPr>
          <w:rFonts w:cs="Arial"/>
          <w:szCs w:val="22"/>
          <w:lang w:val="en-US"/>
        </w:rPr>
        <w:t>Watchkeepers</w:t>
      </w:r>
      <w:proofErr w:type="spellEnd"/>
      <w:r>
        <w:rPr>
          <w:rFonts w:cs="Arial"/>
          <w:szCs w:val="22"/>
          <w:lang w:val="en-US"/>
        </w:rPr>
        <w:t xml:space="preserve">)” or add to the glossary </w:t>
      </w:r>
      <w:r w:rsidR="00807671">
        <w:rPr>
          <w:rFonts w:cs="Arial"/>
          <w:szCs w:val="22"/>
          <w:lang w:val="en-US"/>
        </w:rPr>
        <w:t>on page 14</w:t>
      </w:r>
    </w:p>
    <w:p w14:paraId="3EF88AF0" w14:textId="77777777" w:rsidR="00807671" w:rsidRPr="00807671" w:rsidRDefault="00807671" w:rsidP="00722FE4">
      <w:pPr>
        <w:pStyle w:val="BodyText"/>
        <w:tabs>
          <w:tab w:val="left" w:pos="1800"/>
        </w:tabs>
        <w:rPr>
          <w:lang w:val="en-US"/>
        </w:rPr>
      </w:pPr>
      <w:r w:rsidRPr="00807671">
        <w:rPr>
          <w:rFonts w:cs="Arial"/>
          <w:szCs w:val="22"/>
          <w:lang w:val="en-US"/>
        </w:rPr>
        <w:t>Paragraph 3, last sentence – change “currently studying the training requirements” to “</w:t>
      </w:r>
      <w:r w:rsidRPr="00807671">
        <w:rPr>
          <w:rFonts w:cs="Arial"/>
          <w:i/>
          <w:szCs w:val="22"/>
          <w:lang w:val="en-US"/>
        </w:rPr>
        <w:t>currently developing the training requirements for AtoN Management and Engineering Personnel through the WWA.</w:t>
      </w:r>
      <w:r w:rsidRPr="00807671">
        <w:rPr>
          <w:lang w:val="en-US"/>
        </w:rPr>
        <w:t xml:space="preserve">”  </w:t>
      </w:r>
    </w:p>
    <w:p w14:paraId="5FF6F858" w14:textId="77777777" w:rsidR="00807671" w:rsidRPr="00807671" w:rsidRDefault="00807671" w:rsidP="00722FE4">
      <w:pPr>
        <w:pStyle w:val="BodyText"/>
        <w:tabs>
          <w:tab w:val="left" w:pos="1800"/>
        </w:tabs>
        <w:rPr>
          <w:lang w:val="en-US"/>
        </w:rPr>
      </w:pPr>
    </w:p>
    <w:p w14:paraId="20A23C09" w14:textId="77777777" w:rsidR="00807671" w:rsidRPr="00807671" w:rsidRDefault="00807671" w:rsidP="00807671">
      <w:pPr>
        <w:pStyle w:val="BodyText"/>
        <w:numPr>
          <w:ilvl w:val="0"/>
          <w:numId w:val="34"/>
        </w:numPr>
        <w:tabs>
          <w:tab w:val="left" w:pos="1800"/>
        </w:tabs>
        <w:rPr>
          <w:lang w:val="en-US"/>
        </w:rPr>
      </w:pPr>
      <w:r w:rsidRPr="00807671">
        <w:rPr>
          <w:lang w:val="en-US"/>
        </w:rPr>
        <w:t>Section 8.12.1</w:t>
      </w:r>
      <w:r>
        <w:rPr>
          <w:lang w:val="en-US"/>
        </w:rPr>
        <w:t xml:space="preserve"> – Source of Skills</w:t>
      </w:r>
    </w:p>
    <w:p w14:paraId="0AE5E69C" w14:textId="77777777" w:rsidR="00807671" w:rsidRDefault="00807671" w:rsidP="00807671">
      <w:pPr>
        <w:pStyle w:val="BodyText"/>
        <w:tabs>
          <w:tab w:val="left" w:pos="709"/>
        </w:tabs>
        <w:rPr>
          <w:lang w:val="en-US"/>
        </w:rPr>
      </w:pPr>
      <w:r>
        <w:rPr>
          <w:lang w:val="en-US"/>
        </w:rPr>
        <w:tab/>
        <w:t>Reviewed, no changes propo</w:t>
      </w:r>
      <w:r w:rsidRPr="00807671">
        <w:rPr>
          <w:lang w:val="en-US"/>
        </w:rPr>
        <w:t>sed</w:t>
      </w:r>
    </w:p>
    <w:p w14:paraId="30CCB122" w14:textId="77777777" w:rsidR="00807671" w:rsidRDefault="00807671" w:rsidP="00807671">
      <w:pPr>
        <w:pStyle w:val="BodyText"/>
        <w:tabs>
          <w:tab w:val="left" w:pos="709"/>
        </w:tabs>
        <w:rPr>
          <w:lang w:val="en-US"/>
        </w:rPr>
      </w:pPr>
    </w:p>
    <w:p w14:paraId="37B4439D" w14:textId="77777777" w:rsidR="00807671" w:rsidRDefault="00807671" w:rsidP="00807671">
      <w:pPr>
        <w:pStyle w:val="BodyText"/>
        <w:numPr>
          <w:ilvl w:val="0"/>
          <w:numId w:val="34"/>
        </w:numPr>
        <w:tabs>
          <w:tab w:val="left" w:pos="709"/>
        </w:tabs>
        <w:rPr>
          <w:lang w:val="en-US"/>
        </w:rPr>
      </w:pPr>
      <w:r>
        <w:rPr>
          <w:lang w:val="en-US"/>
        </w:rPr>
        <w:t>Section 8.12.2 – Training for Maintenance Personnel.</w:t>
      </w:r>
    </w:p>
    <w:p w14:paraId="1992A4D8" w14:textId="77777777" w:rsidR="00807671" w:rsidRDefault="00760A6D" w:rsidP="00807671">
      <w:pPr>
        <w:pStyle w:val="BodyText"/>
        <w:tabs>
          <w:tab w:val="left" w:pos="709"/>
        </w:tabs>
        <w:ind w:left="720"/>
        <w:rPr>
          <w:lang w:val="en-US"/>
        </w:rPr>
      </w:pPr>
      <w:r>
        <w:rPr>
          <w:lang w:val="en-US"/>
        </w:rPr>
        <w:t>Section to be deleted; information contained in IALA WWA revised entry (EEP20/output/7).</w:t>
      </w:r>
    </w:p>
    <w:p w14:paraId="29CABEE6" w14:textId="77777777" w:rsidR="0073163D" w:rsidRDefault="0073163D" w:rsidP="00807671">
      <w:pPr>
        <w:pStyle w:val="BodyText"/>
        <w:tabs>
          <w:tab w:val="left" w:pos="709"/>
        </w:tabs>
        <w:ind w:left="720"/>
        <w:rPr>
          <w:lang w:val="en-US"/>
        </w:rPr>
      </w:pPr>
    </w:p>
    <w:sectPr w:rsidR="0073163D"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27A3C4B" w14:textId="77777777" w:rsidR="0073163D" w:rsidRDefault="0073163D" w:rsidP="00002906">
      <w:r>
        <w:separator/>
      </w:r>
    </w:p>
  </w:endnote>
  <w:endnote w:type="continuationSeparator" w:id="0">
    <w:p w14:paraId="5FC0D823" w14:textId="77777777" w:rsidR="0073163D" w:rsidRDefault="0073163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Palatino-Bold">
    <w:altName w:val="Arial"/>
    <w:panose1 w:val="00000000000000000000"/>
    <w:charset w:val="00"/>
    <w:family w:val="roman"/>
    <w:notTrueType/>
    <w:pitch w:val="default"/>
    <w:sig w:usb0="00000003" w:usb1="00000000" w:usb2="00000000" w:usb3="00000000" w:csb0="00000001" w:csb1="00000000"/>
  </w:font>
  <w:font w:name="Palatino-Italic">
    <w:altName w:val="Arial"/>
    <w:panose1 w:val="00000000000000000000"/>
    <w:charset w:val="00"/>
    <w:family w:val="roman"/>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279EC" w14:textId="77777777" w:rsidR="0073163D" w:rsidRDefault="0073163D">
    <w:pPr>
      <w:pStyle w:val="Footer"/>
    </w:pPr>
    <w:r>
      <w:tab/>
    </w:r>
    <w:r w:rsidR="00760A6D">
      <w:fldChar w:fldCharType="begin"/>
    </w:r>
    <w:r w:rsidR="00760A6D">
      <w:instrText xml:space="preserve"> PAGE   \* MERGEFORMAT </w:instrText>
    </w:r>
    <w:r w:rsidR="00760A6D">
      <w:fldChar w:fldCharType="separate"/>
    </w:r>
    <w:r w:rsidR="00953ACE">
      <w:rPr>
        <w:noProof/>
      </w:rPr>
      <w:t>6</w:t>
    </w:r>
    <w:r w:rsidR="00760A6D">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E024D25" w14:textId="77777777" w:rsidR="0073163D" w:rsidRDefault="0073163D" w:rsidP="00002906">
      <w:r>
        <w:separator/>
      </w:r>
    </w:p>
  </w:footnote>
  <w:footnote w:type="continuationSeparator" w:id="0">
    <w:p w14:paraId="1029D051" w14:textId="77777777" w:rsidR="0073163D" w:rsidRDefault="0073163D"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C42AAC"/>
    <w:multiLevelType w:val="hybridMultilevel"/>
    <w:tmpl w:val="8F205C5A"/>
    <w:lvl w:ilvl="0" w:tplc="08090001">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021457E"/>
    <w:multiLevelType w:val="hybridMultilevel"/>
    <w:tmpl w:val="84369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F44795"/>
    <w:multiLevelType w:val="hybridMultilevel"/>
    <w:tmpl w:val="CE96D6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59B5A48"/>
    <w:multiLevelType w:val="hybridMultilevel"/>
    <w:tmpl w:val="8A685E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7">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E287AD0"/>
    <w:multiLevelType w:val="hybridMultilevel"/>
    <w:tmpl w:val="A0C2C6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FB2468"/>
    <w:multiLevelType w:val="hybridMultilevel"/>
    <w:tmpl w:val="6BB2F9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5CAC7404"/>
    <w:multiLevelType w:val="hybridMultilevel"/>
    <w:tmpl w:val="76B09D1E"/>
    <w:lvl w:ilvl="0" w:tplc="08090009">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17">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20">
    <w:nsid w:val="6A213307"/>
    <w:multiLevelType w:val="hybridMultilevel"/>
    <w:tmpl w:val="86EC77DA"/>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23"/>
  </w:num>
  <w:num w:numId="3">
    <w:abstractNumId w:val="14"/>
  </w:num>
  <w:num w:numId="4">
    <w:abstractNumId w:val="14"/>
  </w:num>
  <w:num w:numId="5">
    <w:abstractNumId w:val="8"/>
  </w:num>
  <w:num w:numId="6">
    <w:abstractNumId w:val="17"/>
  </w:num>
  <w:num w:numId="7">
    <w:abstractNumId w:val="12"/>
  </w:num>
  <w:num w:numId="8">
    <w:abstractNumId w:val="1"/>
  </w:num>
  <w:num w:numId="9">
    <w:abstractNumId w:val="7"/>
  </w:num>
  <w:num w:numId="10">
    <w:abstractNumId w:val="18"/>
  </w:num>
  <w:num w:numId="11">
    <w:abstractNumId w:val="2"/>
  </w:num>
  <w:num w:numId="12">
    <w:abstractNumId w:val="2"/>
  </w:num>
  <w:num w:numId="13">
    <w:abstractNumId w:val="2"/>
  </w:num>
  <w:num w:numId="14">
    <w:abstractNumId w:val="2"/>
  </w:num>
  <w:num w:numId="15">
    <w:abstractNumId w:val="2"/>
  </w:num>
  <w:num w:numId="16">
    <w:abstractNumId w:val="9"/>
  </w:num>
  <w:num w:numId="17">
    <w:abstractNumId w:val="22"/>
  </w:num>
  <w:num w:numId="18">
    <w:abstractNumId w:val="6"/>
  </w:num>
  <w:num w:numId="19">
    <w:abstractNumId w:val="19"/>
  </w:num>
  <w:num w:numId="20">
    <w:abstractNumId w:val="13"/>
  </w:num>
  <w:num w:numId="21">
    <w:abstractNumId w:val="9"/>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
  </w:num>
  <w:num w:numId="26">
    <w:abstractNumId w:val="5"/>
  </w:num>
  <w:num w:numId="27">
    <w:abstractNumId w:val="3"/>
  </w:num>
  <w:num w:numId="28">
    <w:abstractNumId w:val="15"/>
  </w:num>
  <w:num w:numId="29">
    <w:abstractNumId w:val="4"/>
  </w:num>
  <w:num w:numId="30">
    <w:abstractNumId w:val="21"/>
  </w:num>
  <w:num w:numId="31">
    <w:abstractNumId w:val="11"/>
  </w:num>
  <w:num w:numId="32">
    <w:abstractNumId w:val="16"/>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4E8A"/>
    <w:rsid w:val="00002906"/>
    <w:rsid w:val="00031A92"/>
    <w:rsid w:val="000348ED"/>
    <w:rsid w:val="00036801"/>
    <w:rsid w:val="000456CC"/>
    <w:rsid w:val="00050DA7"/>
    <w:rsid w:val="00057876"/>
    <w:rsid w:val="00060138"/>
    <w:rsid w:val="00066762"/>
    <w:rsid w:val="00091902"/>
    <w:rsid w:val="000A5A01"/>
    <w:rsid w:val="000F3AB9"/>
    <w:rsid w:val="00135447"/>
    <w:rsid w:val="00152273"/>
    <w:rsid w:val="001A654A"/>
    <w:rsid w:val="001C171D"/>
    <w:rsid w:val="001C74CF"/>
    <w:rsid w:val="00236850"/>
    <w:rsid w:val="00261280"/>
    <w:rsid w:val="002A7653"/>
    <w:rsid w:val="002E3A8C"/>
    <w:rsid w:val="002F62B6"/>
    <w:rsid w:val="0032256A"/>
    <w:rsid w:val="00327500"/>
    <w:rsid w:val="003A1023"/>
    <w:rsid w:val="003D55DD"/>
    <w:rsid w:val="003E1831"/>
    <w:rsid w:val="00405082"/>
    <w:rsid w:val="00412A62"/>
    <w:rsid w:val="00424954"/>
    <w:rsid w:val="004343DE"/>
    <w:rsid w:val="00455661"/>
    <w:rsid w:val="00463297"/>
    <w:rsid w:val="0047248C"/>
    <w:rsid w:val="00496767"/>
    <w:rsid w:val="004C1386"/>
    <w:rsid w:val="004C220D"/>
    <w:rsid w:val="005105E5"/>
    <w:rsid w:val="0051216D"/>
    <w:rsid w:val="00521285"/>
    <w:rsid w:val="00586DFA"/>
    <w:rsid w:val="005901C6"/>
    <w:rsid w:val="005A4E8A"/>
    <w:rsid w:val="005B5CE3"/>
    <w:rsid w:val="005D05AC"/>
    <w:rsid w:val="005D2399"/>
    <w:rsid w:val="005E7489"/>
    <w:rsid w:val="00630E6A"/>
    <w:rsid w:val="00630F7F"/>
    <w:rsid w:val="006367B3"/>
    <w:rsid w:val="0064435F"/>
    <w:rsid w:val="0066145B"/>
    <w:rsid w:val="00662B33"/>
    <w:rsid w:val="00696F4D"/>
    <w:rsid w:val="006B0703"/>
    <w:rsid w:val="006B4E43"/>
    <w:rsid w:val="006C140E"/>
    <w:rsid w:val="006D470F"/>
    <w:rsid w:val="006E5C49"/>
    <w:rsid w:val="006E6492"/>
    <w:rsid w:val="00705A45"/>
    <w:rsid w:val="00722FE4"/>
    <w:rsid w:val="00727E88"/>
    <w:rsid w:val="0073163D"/>
    <w:rsid w:val="00745DEE"/>
    <w:rsid w:val="0074679F"/>
    <w:rsid w:val="00760A6D"/>
    <w:rsid w:val="00775878"/>
    <w:rsid w:val="0078396F"/>
    <w:rsid w:val="0078750B"/>
    <w:rsid w:val="007E3F96"/>
    <w:rsid w:val="0080092C"/>
    <w:rsid w:val="00807671"/>
    <w:rsid w:val="008211A2"/>
    <w:rsid w:val="00851F98"/>
    <w:rsid w:val="00872453"/>
    <w:rsid w:val="008B02C1"/>
    <w:rsid w:val="008E278F"/>
    <w:rsid w:val="008F13DD"/>
    <w:rsid w:val="008F4734"/>
    <w:rsid w:val="00902AA4"/>
    <w:rsid w:val="00940EC8"/>
    <w:rsid w:val="00946866"/>
    <w:rsid w:val="009473BC"/>
    <w:rsid w:val="00953ACE"/>
    <w:rsid w:val="009C1BEF"/>
    <w:rsid w:val="009F3B6C"/>
    <w:rsid w:val="009F4647"/>
    <w:rsid w:val="009F5C36"/>
    <w:rsid w:val="00A132A7"/>
    <w:rsid w:val="00A27F12"/>
    <w:rsid w:val="00A30579"/>
    <w:rsid w:val="00A43021"/>
    <w:rsid w:val="00A43AE0"/>
    <w:rsid w:val="00A515A9"/>
    <w:rsid w:val="00A60FE4"/>
    <w:rsid w:val="00A6509C"/>
    <w:rsid w:val="00A814AC"/>
    <w:rsid w:val="00A932BD"/>
    <w:rsid w:val="00AA76C0"/>
    <w:rsid w:val="00AB3800"/>
    <w:rsid w:val="00AD673D"/>
    <w:rsid w:val="00AE3A2D"/>
    <w:rsid w:val="00AE4A37"/>
    <w:rsid w:val="00AF71A2"/>
    <w:rsid w:val="00B077EC"/>
    <w:rsid w:val="00B15B24"/>
    <w:rsid w:val="00B7653A"/>
    <w:rsid w:val="00B8247E"/>
    <w:rsid w:val="00BA0536"/>
    <w:rsid w:val="00BE0FA4"/>
    <w:rsid w:val="00BE42ED"/>
    <w:rsid w:val="00BE7AB2"/>
    <w:rsid w:val="00C05564"/>
    <w:rsid w:val="00C16205"/>
    <w:rsid w:val="00C331BA"/>
    <w:rsid w:val="00C62536"/>
    <w:rsid w:val="00C637A9"/>
    <w:rsid w:val="00C831A7"/>
    <w:rsid w:val="00CA04AF"/>
    <w:rsid w:val="00CE08CE"/>
    <w:rsid w:val="00CF55E0"/>
    <w:rsid w:val="00D70DB4"/>
    <w:rsid w:val="00DB71B0"/>
    <w:rsid w:val="00DD1E55"/>
    <w:rsid w:val="00DE1AF1"/>
    <w:rsid w:val="00E5627A"/>
    <w:rsid w:val="00E763C1"/>
    <w:rsid w:val="00E93C9B"/>
    <w:rsid w:val="00EA5D6B"/>
    <w:rsid w:val="00EB5CE2"/>
    <w:rsid w:val="00ED1960"/>
    <w:rsid w:val="00EE3F2F"/>
    <w:rsid w:val="00F22865"/>
    <w:rsid w:val="00F73F78"/>
    <w:rsid w:val="00F91F5C"/>
    <w:rsid w:val="00FA5842"/>
    <w:rsid w:val="00FA6769"/>
    <w:rsid w:val="00FA7CE2"/>
    <w:rsid w:val="00FC1885"/>
    <w:rsid w:val="00FD03CA"/>
    <w:rsid w:val="00FD710A"/>
    <w:rsid w:val="00FF5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2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outlineLvl w:val="0"/>
    </w:pPr>
    <w:rPr>
      <w:rFonts w:ascii="Cambria" w:hAnsi="Cambria"/>
      <w:b/>
      <w:bCs/>
      <w:kern w:val="32"/>
      <w:sz w:val="32"/>
      <w:szCs w:val="32"/>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rPr>
      <w:bCs w:val="0"/>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rFonts w:ascii="Cambria" w:hAnsi="Cambria"/>
      <w:b/>
      <w:bCs/>
      <w:sz w:val="26"/>
      <w:szCs w:val="26"/>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rFonts w:ascii="Calibri" w:hAnsi="Calibri"/>
      <w:b/>
      <w:bCs/>
      <w:sz w:val="28"/>
      <w:szCs w:val="28"/>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b/>
      <w:bCs/>
      <w:i/>
      <w:iCs/>
      <w:sz w:val="26"/>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ascii="Calibri" w:hAnsi="Calibri"/>
      <w:b/>
      <w:bCs/>
      <w:sz w:val="20"/>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396F"/>
    <w:rPr>
      <w:rFonts w:ascii="Cambria" w:hAnsi="Cambria" w:cs="Times New Roman"/>
      <w:b/>
      <w:bCs/>
      <w:kern w:val="32"/>
      <w:sz w:val="32"/>
      <w:szCs w:val="32"/>
      <w:lang w:val="en-GB" w:eastAsia="en-US" w:bidi="ar-SA"/>
    </w:rPr>
  </w:style>
  <w:style w:type="character" w:customStyle="1" w:styleId="Heading2Char">
    <w:name w:val="Heading 2 Char"/>
    <w:link w:val="Heading2"/>
    <w:uiPriority w:val="99"/>
    <w:semiHidden/>
    <w:locked/>
    <w:rsid w:val="0078396F"/>
    <w:rPr>
      <w:rFonts w:ascii="Cambria" w:hAnsi="Cambria" w:cs="Times New Roman"/>
      <w:b/>
      <w:i/>
      <w:sz w:val="28"/>
      <w:lang w:val="en-GB" w:eastAsia="en-US"/>
    </w:rPr>
  </w:style>
  <w:style w:type="character" w:customStyle="1" w:styleId="Heading3Char">
    <w:name w:val="Heading 3 Char"/>
    <w:link w:val="Heading3"/>
    <w:uiPriority w:val="99"/>
    <w:semiHidden/>
    <w:locked/>
    <w:rsid w:val="0078396F"/>
    <w:rPr>
      <w:rFonts w:ascii="Cambria" w:hAnsi="Cambria" w:cs="Times New Roman"/>
      <w:b/>
      <w:sz w:val="26"/>
      <w:lang w:val="en-GB" w:eastAsia="en-US"/>
    </w:rPr>
  </w:style>
  <w:style w:type="character" w:customStyle="1" w:styleId="Heading4Char">
    <w:name w:val="Heading 4 Char"/>
    <w:link w:val="Heading4"/>
    <w:uiPriority w:val="99"/>
    <w:semiHidden/>
    <w:locked/>
    <w:rsid w:val="0078396F"/>
    <w:rPr>
      <w:rFonts w:ascii="Calibri" w:hAnsi="Calibri" w:cs="Times New Roman"/>
      <w:b/>
      <w:sz w:val="28"/>
      <w:lang w:val="en-GB" w:eastAsia="en-US"/>
    </w:rPr>
  </w:style>
  <w:style w:type="character" w:customStyle="1" w:styleId="Heading5Char">
    <w:name w:val="Heading 5 Char"/>
    <w:link w:val="Heading5"/>
    <w:uiPriority w:val="99"/>
    <w:semiHidden/>
    <w:locked/>
    <w:rsid w:val="0078396F"/>
    <w:rPr>
      <w:rFonts w:ascii="Calibri" w:hAnsi="Calibri" w:cs="Times New Roman"/>
      <w:b/>
      <w:i/>
      <w:sz w:val="26"/>
      <w:lang w:val="en-GB" w:eastAsia="en-US"/>
    </w:rPr>
  </w:style>
  <w:style w:type="character" w:customStyle="1" w:styleId="Heading6Char">
    <w:name w:val="Heading 6 Char"/>
    <w:link w:val="Heading6"/>
    <w:uiPriority w:val="99"/>
    <w:semiHidden/>
    <w:locked/>
    <w:rsid w:val="0078396F"/>
    <w:rPr>
      <w:rFonts w:ascii="Calibri" w:hAnsi="Calibri" w:cs="Times New Roman"/>
      <w:b/>
      <w:lang w:val="en-GB" w:eastAsia="en-US"/>
    </w:rPr>
  </w:style>
  <w:style w:type="character" w:customStyle="1" w:styleId="Heading7Char">
    <w:name w:val="Heading 7 Char"/>
    <w:link w:val="Heading7"/>
    <w:uiPriority w:val="99"/>
    <w:semiHidden/>
    <w:locked/>
    <w:rsid w:val="0078396F"/>
    <w:rPr>
      <w:rFonts w:ascii="Calibri" w:hAnsi="Calibri" w:cs="Times New Roman"/>
      <w:sz w:val="24"/>
      <w:lang w:val="en-GB" w:eastAsia="en-US"/>
    </w:rPr>
  </w:style>
  <w:style w:type="character" w:customStyle="1" w:styleId="Heading8Char">
    <w:name w:val="Heading 8 Char"/>
    <w:link w:val="Heading8"/>
    <w:uiPriority w:val="99"/>
    <w:semiHidden/>
    <w:locked/>
    <w:rsid w:val="0078396F"/>
    <w:rPr>
      <w:rFonts w:ascii="Calibri" w:hAnsi="Calibri" w:cs="Times New Roman"/>
      <w:i/>
      <w:sz w:val="24"/>
      <w:lang w:val="en-GB" w:eastAsia="en-US"/>
    </w:rPr>
  </w:style>
  <w:style w:type="character" w:customStyle="1" w:styleId="Heading9Char">
    <w:name w:val="Heading 9 Char"/>
    <w:link w:val="Heading9"/>
    <w:uiPriority w:val="99"/>
    <w:semiHidden/>
    <w:locked/>
    <w:rsid w:val="0078396F"/>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78396F"/>
    <w:rPr>
      <w:rFonts w:ascii="Cambria" w:hAnsi="Cambria" w:cs="Times New Roman"/>
      <w:b/>
      <w:kern w:val="28"/>
      <w:sz w:val="32"/>
      <w:lang w:val="en-GB" w:eastAsia="en-US"/>
    </w:rPr>
  </w:style>
  <w:style w:type="paragraph" w:styleId="BodyText">
    <w:name w:val="Body Text"/>
    <w:basedOn w:val="Normal"/>
    <w:link w:val="BodyTextChar"/>
    <w:uiPriority w:val="99"/>
    <w:rsid w:val="00002906"/>
    <w:pPr>
      <w:spacing w:after="120"/>
      <w:jc w:val="both"/>
    </w:pPr>
    <w:rPr>
      <w:lang w:val="en-AU" w:eastAsia="en-AU"/>
    </w:rPr>
  </w:style>
  <w:style w:type="character" w:customStyle="1" w:styleId="BodyTextChar">
    <w:name w:val="Body Text Char"/>
    <w:link w:val="BodyText"/>
    <w:locked/>
    <w:rsid w:val="00002906"/>
    <w:rPr>
      <w:rFonts w:ascii="Arial" w:hAnsi="Arial" w:cs="Times New Roman"/>
      <w:sz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qFormat/>
    <w:rsid w:val="005D05AC"/>
    <w:pPr>
      <w:numPr>
        <w:numId w:val="7"/>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sz w:val="24"/>
      <w:szCs w:val="24"/>
      <w:lang w:val="fr-FR" w:eastAsia="ja-JP"/>
    </w:rPr>
  </w:style>
  <w:style w:type="character" w:customStyle="1" w:styleId="FooterChar">
    <w:name w:val="Footer Char"/>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lang w:val="en-AU" w:eastAsia="en-AU"/>
    </w:rPr>
  </w:style>
  <w:style w:type="character" w:customStyle="1" w:styleId="BodyTextIndentChar">
    <w:name w:val="Body Text Indent Char"/>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lang w:val="en-AU" w:eastAsia="de-DE"/>
    </w:rPr>
  </w:style>
  <w:style w:type="character" w:customStyle="1" w:styleId="BodyTextIndent2Char">
    <w:name w:val="Body Text Indent 2 Char"/>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C62536"/>
    <w:pPr>
      <w:ind w:left="720"/>
      <w:contextualSpacing/>
      <w:jc w:val="right"/>
    </w:pPr>
    <w:rPr>
      <w:rFonts w:asciiTheme="minorHAnsi" w:eastAsiaTheme="minorHAnsi" w:hAnsiTheme="minorHAnsi" w:cstheme="minorBidi"/>
      <w:szCs w:val="22"/>
    </w:rPr>
  </w:style>
  <w:style w:type="paragraph" w:styleId="FootnoteText">
    <w:name w:val="footnote text"/>
    <w:basedOn w:val="Normal"/>
    <w:link w:val="FootnoteTextChar"/>
    <w:uiPriority w:val="99"/>
    <w:semiHidden/>
    <w:unhideWhenUsed/>
    <w:locked/>
    <w:rsid w:val="00C62536"/>
    <w:pPr>
      <w:jc w:val="right"/>
    </w:pPr>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C62536"/>
    <w:rPr>
      <w:rFonts w:asciiTheme="minorHAnsi" w:eastAsiaTheme="minorHAnsi" w:hAnsiTheme="minorHAnsi" w:cstheme="minorBidi"/>
      <w:lang w:val="en-GB" w:eastAsia="en-US"/>
    </w:rPr>
  </w:style>
  <w:style w:type="character" w:styleId="FootnoteReference">
    <w:name w:val="footnote reference"/>
    <w:basedOn w:val="DefaultParagraphFont"/>
    <w:uiPriority w:val="99"/>
    <w:semiHidden/>
    <w:unhideWhenUsed/>
    <w:locked/>
    <w:rsid w:val="00C62536"/>
    <w:rPr>
      <w:vertAlign w:val="superscript"/>
    </w:rPr>
  </w:style>
  <w:style w:type="table" w:styleId="TableGrid">
    <w:name w:val="Table Grid"/>
    <w:basedOn w:val="TableNormal"/>
    <w:uiPriority w:val="59"/>
    <w:rsid w:val="00C62536"/>
    <w:rPr>
      <w:rFonts w:asciiTheme="minorHAnsi" w:eastAsiaTheme="minorHAnsi"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locked/>
    <w:rsid w:val="00C62536"/>
    <w:pPr>
      <w:spacing w:before="100" w:beforeAutospacing="1" w:after="100" w:afterAutospacing="1"/>
    </w:pPr>
    <w:rPr>
      <w:rFonts w:ascii="Times New Roman" w:hAnsi="Times New Roman"/>
      <w:sz w:val="24"/>
      <w:szCs w:val="24"/>
      <w:lang w:eastAsia="en-GB"/>
    </w:rPr>
  </w:style>
  <w:style w:type="paragraph" w:styleId="BalloonText">
    <w:name w:val="Balloon Text"/>
    <w:basedOn w:val="Normal"/>
    <w:link w:val="BalloonTextChar"/>
    <w:uiPriority w:val="99"/>
    <w:semiHidden/>
    <w:unhideWhenUsed/>
    <w:locked/>
    <w:rsid w:val="00C62536"/>
    <w:rPr>
      <w:rFonts w:ascii="Tahoma" w:hAnsi="Tahoma" w:cs="Tahoma"/>
      <w:sz w:val="16"/>
      <w:szCs w:val="16"/>
    </w:rPr>
  </w:style>
  <w:style w:type="character" w:customStyle="1" w:styleId="BalloonTextChar">
    <w:name w:val="Balloon Text Char"/>
    <w:basedOn w:val="DefaultParagraphFont"/>
    <w:link w:val="BalloonText"/>
    <w:uiPriority w:val="99"/>
    <w:semiHidden/>
    <w:rsid w:val="00C62536"/>
    <w:rPr>
      <w:rFonts w:ascii="Tahoma" w:hAnsi="Tahoma" w:cs="Tahoma"/>
      <w:sz w:val="16"/>
      <w:szCs w:val="16"/>
      <w:lang w:val="en-GB" w:eastAsia="en-US"/>
    </w:rPr>
  </w:style>
  <w:style w:type="paragraph" w:styleId="ListBullet">
    <w:name w:val="List Bullet"/>
    <w:basedOn w:val="Normal"/>
    <w:semiHidden/>
    <w:locked/>
    <w:rsid w:val="005B5CE3"/>
    <w:pPr>
      <w:numPr>
        <w:numId w:val="32"/>
      </w:numPr>
      <w:snapToGrid w:val="0"/>
      <w:spacing w:after="100"/>
      <w:jc w:val="both"/>
    </w:pPr>
    <w:rPr>
      <w:rFonts w:ascii="Times New Roman" w:hAnsi="Times New Roman"/>
      <w:spacing w:val="8"/>
      <w:sz w:val="24"/>
      <w:szCs w:val="24"/>
      <w:lang w:eastAsia="zh-CN"/>
    </w:rPr>
  </w:style>
  <w:style w:type="paragraph" w:customStyle="1" w:styleId="PARAGRAPH">
    <w:name w:val="PARAGRAPH"/>
    <w:rsid w:val="005B5CE3"/>
    <w:pPr>
      <w:snapToGrid w:val="0"/>
      <w:spacing w:before="60" w:after="120"/>
      <w:jc w:val="both"/>
    </w:pPr>
    <w:rPr>
      <w:spacing w:val="8"/>
      <w:sz w:val="24"/>
      <w:szCs w:val="24"/>
      <w:lang w:val="en-GB" w:eastAsia="zh-CN"/>
    </w:rPr>
  </w:style>
  <w:style w:type="paragraph" w:customStyle="1" w:styleId="IALABodyText">
    <w:name w:val="IALA BodyText"/>
    <w:basedOn w:val="Normal"/>
    <w:rsid w:val="00A132A7"/>
    <w:pPr>
      <w:spacing w:before="120" w:after="120"/>
    </w:pPr>
    <w:rPr>
      <w:rFonts w:ascii="Times New Roman" w:hAnsi="Times New Roman"/>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EEP%20Committee\EEP16\Output%20Paper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\Users\Hadley\Documents\A_Work\IALA\Committees\EEP Committee\EEP16\Output Papers\Internal Committee Liaison Note Template rev3.dotx</Template>
  <TotalTime>9</TotalTime>
  <Pages>6</Pages>
  <Words>1874</Words>
  <Characters>10685</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Liaison note</vt:lpstr>
    </vt:vector>
  </TitlesOfParts>
  <Company>DFO-MPO</Company>
  <LinksUpToDate>false</LinksUpToDate>
  <CharactersWithSpaces>12534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dc:title>
  <dc:creator>David Jeffkins</dc:creator>
  <cp:lastModifiedBy/>
  <cp:revision>4</cp:revision>
  <cp:lastPrinted>2006-10-19T10:49:00Z</cp:lastPrinted>
  <dcterms:created xsi:type="dcterms:W3CDTF">2013-04-19T07:58:00Z</dcterms:created>
  <dcterms:modified xsi:type="dcterms:W3CDTF">2013-04-19T08:55:00Z</dcterms:modified>
</cp:coreProperties>
</file>